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65" w:rsidRPr="00BC45E1" w:rsidRDefault="00F27856" w:rsidP="00F27856">
      <w:pPr>
        <w:bidi/>
        <w:jc w:val="center"/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</w:pP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قواعد</w:t>
      </w:r>
      <w:r w:rsidRPr="00BC45E1"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  <w:t xml:space="preserve"> </w:t>
      </w: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ا</w:t>
      </w:r>
      <w:r w:rsidR="00FA6F31"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لــ</w:t>
      </w: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ل</w:t>
      </w:r>
      <w:r w:rsidR="00FA6F31"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ـغة</w:t>
      </w:r>
      <w:r w:rsidRPr="00BC45E1"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  <w:t xml:space="preserve"> </w:t>
      </w: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العربية</w:t>
      </w:r>
      <w:r w:rsidRPr="00BC45E1"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  <w:t>(</w:t>
      </w: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الفصل</w:t>
      </w:r>
      <w:r w:rsidRPr="00BC45E1"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  <w:t xml:space="preserve"> </w:t>
      </w:r>
      <w:r w:rsidRPr="00BC45E1">
        <w:rPr>
          <w:rFonts w:ascii="Arial" w:hAnsi="Arial" w:cs="MCS Shafa S_U normal." w:hint="cs"/>
          <w:b/>
          <w:bCs/>
          <w:color w:val="FF0000"/>
          <w:sz w:val="36"/>
          <w:szCs w:val="36"/>
          <w:u w:val="thick"/>
          <w:rtl/>
          <w:lang w:bidi="ar-DZ"/>
        </w:rPr>
        <w:t>الثالث</w:t>
      </w:r>
      <w:r w:rsidRPr="00BC45E1">
        <w:rPr>
          <w:rFonts w:cs="MCS Shafa S_U normal."/>
          <w:b/>
          <w:bCs/>
          <w:color w:val="FF0000"/>
          <w:sz w:val="36"/>
          <w:szCs w:val="36"/>
          <w:u w:val="thick"/>
          <w:rtl/>
          <w:lang w:bidi="ar-DZ"/>
        </w:rPr>
        <w:t>)</w:t>
      </w:r>
    </w:p>
    <w:p w:rsidR="00140265" w:rsidRPr="00BC45E1" w:rsidRDefault="00FA6F31" w:rsidP="00F27856">
      <w:pPr>
        <w:bidi/>
        <w:rPr>
          <w:rFonts w:cstheme="minorHAnsi"/>
          <w:b/>
          <w:bCs/>
          <w:color w:val="00B050"/>
          <w:sz w:val="36"/>
          <w:szCs w:val="36"/>
          <w:u w:val="single"/>
          <w:rtl/>
        </w:rPr>
      </w:pPr>
      <w:r w:rsidRPr="00BC45E1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جمع</w:t>
      </w:r>
      <w:r w:rsidRPr="00BC45E1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BC45E1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التكسير</w:t>
      </w:r>
      <w:r w:rsidR="00140265" w:rsidRPr="00BC45E1">
        <w:rPr>
          <w:rFonts w:cstheme="minorHAnsi"/>
          <w:b/>
          <w:bCs/>
          <w:color w:val="00B050"/>
          <w:sz w:val="36"/>
          <w:szCs w:val="36"/>
          <w:u w:val="single"/>
          <w:rtl/>
        </w:rPr>
        <w:t>:</w:t>
      </w:r>
    </w:p>
    <w:p w:rsidR="006639DC" w:rsidRDefault="00FA6F31" w:rsidP="00F27856">
      <w:pPr>
        <w:bidi/>
        <w:rPr>
          <w:rFonts w:cstheme="minorHAnsi" w:hint="cs"/>
          <w:b/>
          <w:bCs/>
          <w:sz w:val="36"/>
          <w:szCs w:val="36"/>
          <w:u w:val="single"/>
          <w:rtl/>
        </w:rPr>
      </w:pPr>
      <w:proofErr w:type="gramStart"/>
      <w:r w:rsidRPr="009238A0">
        <w:rPr>
          <w:rFonts w:ascii="Arial" w:hAnsi="Arial" w:cs="Arial" w:hint="cs"/>
          <w:sz w:val="36"/>
          <w:szCs w:val="36"/>
          <w:rtl/>
        </w:rPr>
        <w:t>هو</w:t>
      </w:r>
      <w:proofErr w:type="gram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دلّ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على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أكثر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اثنين،</w:t>
      </w:r>
      <w:r w:rsidR="00094FD7">
        <w:rPr>
          <w:rFonts w:ascii="Arial" w:hAnsi="Arial" w:cs="Arial" w:hint="cs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وتغيّرت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صورة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="00FE1F7E">
        <w:rPr>
          <w:rFonts w:ascii="Arial" w:hAnsi="Arial" w:cs="Arial" w:hint="cs"/>
          <w:sz w:val="36"/>
          <w:szCs w:val="36"/>
          <w:rtl/>
        </w:rPr>
        <w:t>مفرده.</w:t>
      </w:r>
      <w:r w:rsidR="00094FD7">
        <w:rPr>
          <w:rFonts w:ascii="Arial" w:hAnsi="Arial" w:cs="Arial" w:hint="cs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="00094FD7">
        <w:rPr>
          <w:rFonts w:cstheme="minorHAnsi" w:hint="cs"/>
          <w:sz w:val="36"/>
          <w:szCs w:val="36"/>
          <w:rtl/>
        </w:rPr>
        <w:t xml:space="preserve"> 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كتاب</w:t>
      </w:r>
      <w:proofErr w:type="gramEnd"/>
      <w:r w:rsidRPr="009238A0">
        <w:rPr>
          <w:rFonts w:cstheme="minorHAnsi"/>
          <w:sz w:val="36"/>
          <w:szCs w:val="36"/>
          <w:rtl/>
        </w:rPr>
        <w:t>-</w:t>
      </w:r>
      <w:r w:rsidR="00094FD7">
        <w:rPr>
          <w:rFonts w:cstheme="minorHAnsi" w:hint="cs"/>
          <w:sz w:val="36"/>
          <w:szCs w:val="36"/>
          <w:rtl/>
        </w:rPr>
        <w:t xml:space="preserve"> </w:t>
      </w:r>
      <w:r w:rsidRPr="00BC45E1">
        <w:rPr>
          <w:rFonts w:ascii="Arial" w:hAnsi="Arial" w:cs="Arial" w:hint="cs"/>
          <w:b/>
          <w:bCs/>
          <w:color w:val="7030A0"/>
          <w:sz w:val="36"/>
          <w:szCs w:val="36"/>
          <w:rtl/>
        </w:rPr>
        <w:t>كتب</w:t>
      </w:r>
      <w:r w:rsidR="00024D70" w:rsidRPr="009238A0">
        <w:rPr>
          <w:rFonts w:cstheme="minorHAnsi"/>
          <w:sz w:val="36"/>
          <w:szCs w:val="36"/>
          <w:rtl/>
        </w:rPr>
        <w:t>.</w:t>
      </w:r>
    </w:p>
    <w:p w:rsidR="00D85BE1" w:rsidRPr="00D85BE1" w:rsidRDefault="00094FD7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>
        <w:rPr>
          <w:rFonts w:ascii="Tahoma" w:eastAsia="Times New Roman" w:hAnsi="Tahoma" w:cs="Tahoma" w:hint="cs"/>
          <w:color w:val="008000"/>
          <w:sz w:val="28"/>
          <w:szCs w:val="28"/>
          <w:bdr w:val="none" w:sz="0" w:space="0" w:color="auto" w:frame="1"/>
          <w:rtl/>
          <w:lang w:val="en-US"/>
        </w:rPr>
        <w:t xml:space="preserve">أمثلة  </w:t>
      </w:r>
      <w:r w:rsidR="00D85BE1" w:rsidRPr="00D85BE1">
        <w:rPr>
          <w:rFonts w:ascii="Tahoma" w:eastAsia="Times New Roman" w:hAnsi="Tahoma" w:cs="Tahoma"/>
          <w:color w:val="008000"/>
          <w:sz w:val="28"/>
          <w:szCs w:val="28"/>
          <w:bdr w:val="none" w:sz="0" w:space="0" w:color="auto" w:frame="1"/>
          <w:lang w:val="en-US"/>
        </w:rPr>
        <w:t xml:space="preserve"> :</w:t>
      </w:r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D85BE1">
        <w:rPr>
          <w:rFonts w:ascii="Arial" w:hAnsi="Arial" w:cs="Arial"/>
          <w:sz w:val="36"/>
          <w:szCs w:val="36"/>
        </w:rPr>
        <w:t xml:space="preserve">– </w:t>
      </w:r>
      <w:r w:rsidR="00094FD7">
        <w:rPr>
          <w:rFonts w:ascii="Arial" w:hAnsi="Arial" w:cs="Arial" w:hint="cs"/>
          <w:sz w:val="36"/>
          <w:szCs w:val="36"/>
          <w:rtl/>
        </w:rPr>
        <w:t xml:space="preserve"> </w:t>
      </w:r>
      <w:r w:rsidRPr="00D85BE1">
        <w:rPr>
          <w:rFonts w:ascii="Arial" w:hAnsi="Arial" w:cs="Arial"/>
          <w:sz w:val="36"/>
          <w:szCs w:val="36"/>
          <w:rtl/>
        </w:rPr>
        <w:t>حضر</w:t>
      </w:r>
      <w:r w:rsidRPr="00D85BE1">
        <w:rPr>
          <w:rFonts w:ascii="Arial" w:hAnsi="Arial" w:cs="Arial"/>
          <w:sz w:val="36"/>
          <w:szCs w:val="36"/>
        </w:rPr>
        <w:t> </w:t>
      </w:r>
      <w:proofErr w:type="gramStart"/>
      <w:r w:rsidRPr="00D85BE1">
        <w:rPr>
          <w:rFonts w:ascii="Arial" w:hAnsi="Arial" w:cs="Arial"/>
          <w:sz w:val="36"/>
          <w:szCs w:val="36"/>
          <w:rtl/>
        </w:rPr>
        <w:t>الرجالُ</w:t>
      </w:r>
      <w:r w:rsidRPr="00D85BE1">
        <w:rPr>
          <w:rFonts w:ascii="Arial" w:hAnsi="Arial" w:cs="Arial"/>
          <w:sz w:val="36"/>
          <w:szCs w:val="36"/>
        </w:rPr>
        <w:t> .</w:t>
      </w:r>
      <w:proofErr w:type="gramEnd"/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D85BE1">
        <w:rPr>
          <w:rFonts w:ascii="Arial" w:hAnsi="Arial" w:cs="Arial"/>
          <w:sz w:val="36"/>
          <w:szCs w:val="36"/>
        </w:rPr>
        <w:t xml:space="preserve">– </w:t>
      </w:r>
      <w:r w:rsidR="00094FD7">
        <w:rPr>
          <w:rFonts w:ascii="Arial" w:hAnsi="Arial" w:cs="Arial" w:hint="cs"/>
          <w:sz w:val="36"/>
          <w:szCs w:val="36"/>
          <w:rtl/>
        </w:rPr>
        <w:t xml:space="preserve"> </w:t>
      </w:r>
      <w:r w:rsidRPr="00D85BE1">
        <w:rPr>
          <w:rFonts w:ascii="Arial" w:hAnsi="Arial" w:cs="Arial"/>
          <w:sz w:val="36"/>
          <w:szCs w:val="36"/>
          <w:rtl/>
        </w:rPr>
        <w:t>رأتُ</w:t>
      </w:r>
      <w:r w:rsidRPr="00D85BE1">
        <w:rPr>
          <w:rFonts w:ascii="Arial" w:hAnsi="Arial" w:cs="Arial"/>
          <w:sz w:val="36"/>
          <w:szCs w:val="36"/>
        </w:rPr>
        <w:t> </w:t>
      </w:r>
      <w:proofErr w:type="gramStart"/>
      <w:r w:rsidRPr="00D85BE1">
        <w:rPr>
          <w:rFonts w:ascii="Arial" w:hAnsi="Arial" w:cs="Arial"/>
          <w:sz w:val="36"/>
          <w:szCs w:val="36"/>
          <w:rtl/>
        </w:rPr>
        <w:t>الكتبَ</w:t>
      </w:r>
      <w:r w:rsidRPr="00D85BE1">
        <w:rPr>
          <w:rFonts w:ascii="Arial" w:hAnsi="Arial" w:cs="Arial"/>
          <w:sz w:val="36"/>
          <w:szCs w:val="36"/>
        </w:rPr>
        <w:t> .</w:t>
      </w:r>
      <w:proofErr w:type="gramEnd"/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D85BE1">
        <w:rPr>
          <w:rFonts w:ascii="Arial" w:hAnsi="Arial" w:cs="Arial"/>
          <w:sz w:val="36"/>
          <w:szCs w:val="36"/>
        </w:rPr>
        <w:t xml:space="preserve">– </w:t>
      </w:r>
      <w:r w:rsidR="00094FD7">
        <w:rPr>
          <w:rFonts w:ascii="Arial" w:hAnsi="Arial" w:cs="Arial" w:hint="cs"/>
          <w:sz w:val="36"/>
          <w:szCs w:val="36"/>
          <w:rtl/>
        </w:rPr>
        <w:t xml:space="preserve"> </w:t>
      </w:r>
      <w:r w:rsidRPr="00D85BE1">
        <w:rPr>
          <w:rFonts w:ascii="Arial" w:hAnsi="Arial" w:cs="Arial"/>
          <w:sz w:val="36"/>
          <w:szCs w:val="36"/>
          <w:rtl/>
        </w:rPr>
        <w:t>مشيتُ في</w:t>
      </w:r>
      <w:r w:rsidRPr="00D85BE1">
        <w:rPr>
          <w:rFonts w:ascii="Arial" w:hAnsi="Arial" w:cs="Arial"/>
          <w:sz w:val="36"/>
          <w:szCs w:val="36"/>
        </w:rPr>
        <w:t> </w:t>
      </w:r>
      <w:proofErr w:type="gramStart"/>
      <w:r w:rsidRPr="00D85BE1">
        <w:rPr>
          <w:rFonts w:ascii="Arial" w:hAnsi="Arial" w:cs="Arial"/>
          <w:sz w:val="36"/>
          <w:szCs w:val="36"/>
          <w:rtl/>
        </w:rPr>
        <w:t>الطرقِ</w:t>
      </w:r>
      <w:r w:rsidRPr="00D85BE1">
        <w:rPr>
          <w:rFonts w:ascii="Arial" w:hAnsi="Arial" w:cs="Arial"/>
          <w:sz w:val="36"/>
          <w:szCs w:val="36"/>
        </w:rPr>
        <w:t> .</w:t>
      </w:r>
      <w:proofErr w:type="gramEnd"/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D85BE1">
        <w:rPr>
          <w:rFonts w:ascii="Arial" w:hAnsi="Arial" w:cs="Arial"/>
          <w:sz w:val="36"/>
          <w:szCs w:val="36"/>
          <w:rtl/>
        </w:rPr>
        <w:t xml:space="preserve">إذا تأملت الكلمات التي تحتها خط فستجدها كلها </w:t>
      </w:r>
      <w:proofErr w:type="gramStart"/>
      <w:r w:rsidRPr="00D85BE1">
        <w:rPr>
          <w:rFonts w:ascii="Arial" w:hAnsi="Arial" w:cs="Arial"/>
          <w:sz w:val="36"/>
          <w:szCs w:val="36"/>
          <w:rtl/>
        </w:rPr>
        <w:t>جموع ،</w:t>
      </w:r>
      <w:proofErr w:type="gramEnd"/>
      <w:r w:rsidRPr="00D85BE1">
        <w:rPr>
          <w:rFonts w:ascii="Arial" w:hAnsi="Arial" w:cs="Arial"/>
          <w:sz w:val="36"/>
          <w:szCs w:val="36"/>
          <w:rtl/>
        </w:rPr>
        <w:t xml:space="preserve"> وإذا نظرنا إلى مفرد كل واحد منها ووازنّا بينه وبين جمعه ، وجدنا صورته قد تغيرت في الجمع</w:t>
      </w:r>
      <w:r w:rsidRPr="00D85BE1">
        <w:rPr>
          <w:rFonts w:ascii="Arial" w:hAnsi="Arial" w:cs="Arial"/>
          <w:sz w:val="36"/>
          <w:szCs w:val="36"/>
        </w:rPr>
        <w:t xml:space="preserve"> .</w:t>
      </w:r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D85BE1">
        <w:rPr>
          <w:rFonts w:ascii="Arial" w:hAnsi="Arial" w:cs="Arial"/>
          <w:sz w:val="36"/>
          <w:szCs w:val="36"/>
          <w:rtl/>
        </w:rPr>
        <w:t xml:space="preserve">فالرجال مثلا جمع مفرده </w:t>
      </w:r>
      <w:proofErr w:type="gramStart"/>
      <w:r w:rsidRPr="00D85BE1">
        <w:rPr>
          <w:rFonts w:ascii="Arial" w:hAnsi="Arial" w:cs="Arial"/>
          <w:sz w:val="36"/>
          <w:szCs w:val="36"/>
          <w:rtl/>
        </w:rPr>
        <w:t>رجل ،</w:t>
      </w:r>
      <w:proofErr w:type="gramEnd"/>
      <w:r w:rsidRPr="00D85BE1">
        <w:rPr>
          <w:rFonts w:ascii="Arial" w:hAnsi="Arial" w:cs="Arial"/>
          <w:sz w:val="36"/>
          <w:szCs w:val="36"/>
          <w:rtl/>
        </w:rPr>
        <w:t xml:space="preserve"> وقد تغيرت فيه صورة المفرد بكسر الراء ، وفتح الجيم وزيادة الألف ، ومن أجل هذا التغيير الذي يشبه تكسير الشيء بعد أن كان صحيحا ، تسمى هذه الجموع</w:t>
      </w:r>
      <w:r w:rsidRPr="00D85BE1">
        <w:rPr>
          <w:rFonts w:ascii="Arial" w:hAnsi="Arial" w:cs="Arial"/>
          <w:sz w:val="36"/>
          <w:szCs w:val="36"/>
        </w:rPr>
        <w:t> </w:t>
      </w:r>
      <w:r w:rsidRPr="00094FD7">
        <w:rPr>
          <w:rFonts w:ascii="Arial" w:hAnsi="Arial" w:cs="Arial"/>
          <w:sz w:val="36"/>
          <w:szCs w:val="36"/>
          <w:rtl/>
        </w:rPr>
        <w:t>جمع تكسير</w:t>
      </w:r>
      <w:r w:rsidRPr="00D85BE1">
        <w:rPr>
          <w:rFonts w:ascii="Arial" w:hAnsi="Arial" w:cs="Arial"/>
          <w:sz w:val="36"/>
          <w:szCs w:val="36"/>
        </w:rPr>
        <w:t> .</w:t>
      </w:r>
    </w:p>
    <w:p w:rsidR="00D85BE1" w:rsidRPr="00D85BE1" w:rsidRDefault="00D85BE1" w:rsidP="00094FD7">
      <w:pPr>
        <w:shd w:val="clear" w:color="auto" w:fill="FFFFFF"/>
        <w:bidi/>
        <w:spacing w:after="0"/>
        <w:rPr>
          <w:rFonts w:ascii="Arial" w:hAnsi="Arial" w:cs="Arial"/>
          <w:sz w:val="36"/>
          <w:szCs w:val="36"/>
        </w:rPr>
      </w:pPr>
      <w:r w:rsidRPr="00094FD7">
        <w:rPr>
          <w:rFonts w:ascii="Arial" w:hAnsi="Arial" w:cs="Arial"/>
          <w:sz w:val="36"/>
          <w:szCs w:val="36"/>
          <w:rtl/>
        </w:rPr>
        <w:t>قاعدة</w:t>
      </w:r>
      <w:r w:rsidRPr="00094FD7">
        <w:rPr>
          <w:rFonts w:ascii="Arial" w:hAnsi="Arial" w:cs="Arial"/>
          <w:sz w:val="36"/>
          <w:szCs w:val="36"/>
        </w:rPr>
        <w:t> </w:t>
      </w:r>
      <w:r w:rsidRPr="00D85BE1">
        <w:rPr>
          <w:rFonts w:ascii="Arial" w:hAnsi="Arial" w:cs="Arial"/>
          <w:sz w:val="36"/>
          <w:szCs w:val="36"/>
        </w:rPr>
        <w:t>: </w:t>
      </w:r>
      <w:r w:rsidRPr="00094FD7">
        <w:rPr>
          <w:rFonts w:ascii="Arial" w:hAnsi="Arial" w:cs="Arial"/>
          <w:sz w:val="36"/>
          <w:szCs w:val="36"/>
          <w:rtl/>
        </w:rPr>
        <w:t xml:space="preserve">جمع التكسير ما دل على أكثر من اثنين بتغير صورة </w:t>
      </w:r>
      <w:proofErr w:type="gramStart"/>
      <w:r w:rsidRPr="00094FD7">
        <w:rPr>
          <w:rFonts w:ascii="Arial" w:hAnsi="Arial" w:cs="Arial"/>
          <w:sz w:val="36"/>
          <w:szCs w:val="36"/>
          <w:rtl/>
        </w:rPr>
        <w:t>مفرده</w:t>
      </w:r>
      <w:r w:rsidRPr="00094FD7">
        <w:rPr>
          <w:rFonts w:ascii="Arial" w:hAnsi="Arial" w:cs="Arial"/>
          <w:sz w:val="36"/>
          <w:szCs w:val="36"/>
        </w:rPr>
        <w:t xml:space="preserve"> .</w:t>
      </w:r>
      <w:proofErr w:type="gramEnd"/>
    </w:p>
    <w:p w:rsidR="00D85BE1" w:rsidRPr="00D85BE1" w:rsidRDefault="00D85BE1" w:rsidP="00094FD7">
      <w:pPr>
        <w:shd w:val="clear" w:color="auto" w:fill="FFFFFF"/>
        <w:bidi/>
        <w:spacing w:after="0"/>
        <w:outlineLvl w:val="2"/>
        <w:rPr>
          <w:ins w:id="0" w:author="Unknown"/>
          <w:rFonts w:ascii="Arial" w:hAnsi="Arial" w:cs="Arial"/>
          <w:sz w:val="36"/>
          <w:szCs w:val="36"/>
        </w:rPr>
      </w:pPr>
      <w:bookmarkStart w:id="1" w:name="_GoBack"/>
      <w:ins w:id="2" w:author="Unknown">
        <w:r w:rsidRPr="00094FD7">
          <w:rPr>
            <w:rFonts w:ascii="Arial" w:hAnsi="Arial" w:cs="Arial"/>
            <w:sz w:val="36"/>
            <w:szCs w:val="36"/>
            <w:rtl/>
          </w:rPr>
          <w:t xml:space="preserve">أمثلة </w:t>
        </w:r>
        <w:proofErr w:type="gramStart"/>
        <w:r w:rsidRPr="00094FD7">
          <w:rPr>
            <w:rFonts w:ascii="Arial" w:hAnsi="Arial" w:cs="Arial"/>
            <w:sz w:val="36"/>
            <w:szCs w:val="36"/>
            <w:rtl/>
          </w:rPr>
          <w:t>على</w:t>
        </w:r>
        <w:proofErr w:type="gramEnd"/>
        <w:r w:rsidRPr="00094FD7">
          <w:rPr>
            <w:rFonts w:ascii="Arial" w:hAnsi="Arial" w:cs="Arial"/>
            <w:sz w:val="36"/>
            <w:szCs w:val="36"/>
            <w:rtl/>
          </w:rPr>
          <w:t xml:space="preserve"> جمع التكسير</w:t>
        </w:r>
      </w:ins>
    </w:p>
    <w:bookmarkEnd w:id="1"/>
    <w:p w:rsidR="00D85BE1" w:rsidRPr="00D85BE1" w:rsidRDefault="00D85BE1" w:rsidP="00094FD7">
      <w:pPr>
        <w:shd w:val="clear" w:color="auto" w:fill="FFFFFF"/>
        <w:spacing w:after="300"/>
        <w:jc w:val="right"/>
        <w:rPr>
          <w:ins w:id="3" w:author="Unknown"/>
          <w:rFonts w:ascii="Arial" w:hAnsi="Arial" w:cs="Arial"/>
          <w:sz w:val="36"/>
          <w:szCs w:val="36"/>
        </w:rPr>
      </w:pPr>
      <w:ins w:id="4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5" w:author="Unknown"/>
          <w:rFonts w:ascii="Arial" w:hAnsi="Arial" w:cs="Arial"/>
          <w:sz w:val="36"/>
          <w:szCs w:val="36"/>
        </w:rPr>
      </w:pPr>
      <w:ins w:id="6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كتاب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( مفرد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) : كُتب ( جمع تكسير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" w:author="Unknown"/>
          <w:rFonts w:ascii="Arial" w:hAnsi="Arial" w:cs="Arial"/>
          <w:sz w:val="36"/>
          <w:szCs w:val="36"/>
        </w:rPr>
      </w:pPr>
      <w:ins w:id="8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عالم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( مفرد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) : علماء ( جمع تكسير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9" w:author="Unknown"/>
          <w:rFonts w:ascii="Arial" w:hAnsi="Arial" w:cs="Arial"/>
          <w:sz w:val="36"/>
          <w:szCs w:val="36"/>
        </w:rPr>
      </w:pPr>
      <w:ins w:id="10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طريق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( مفرد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) : طُرق ( جمع تكسير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" w:author="Unknown"/>
          <w:rFonts w:ascii="Arial" w:hAnsi="Arial" w:cs="Arial"/>
          <w:sz w:val="36"/>
          <w:szCs w:val="36"/>
        </w:rPr>
      </w:pPr>
      <w:ins w:id="12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قريب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( مفرد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) : أقرباء ( جمع تكسير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3" w:author="Unknown"/>
          <w:rFonts w:ascii="Arial" w:hAnsi="Arial" w:cs="Arial"/>
          <w:sz w:val="36"/>
          <w:szCs w:val="36"/>
        </w:rPr>
      </w:pPr>
      <w:ins w:id="14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عظمٌ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( مفرد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) : عظام ( جمع تكسير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15" w:author="Unknown"/>
          <w:rFonts w:ascii="Arial" w:hAnsi="Arial" w:cs="Arial"/>
          <w:sz w:val="36"/>
          <w:szCs w:val="36"/>
        </w:rPr>
      </w:pPr>
      <w:ins w:id="16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17" w:author="Unknown"/>
          <w:rFonts w:ascii="Arial" w:hAnsi="Arial" w:cs="Arial"/>
          <w:sz w:val="36"/>
          <w:szCs w:val="36"/>
        </w:rPr>
      </w:pPr>
      <w:ins w:id="18" w:author="Unknown">
        <w:r w:rsidRPr="00094FD7">
          <w:rPr>
            <w:rFonts w:ascii="Arial" w:hAnsi="Arial" w:cs="Arial"/>
            <w:sz w:val="36"/>
            <w:szCs w:val="36"/>
            <w:rtl/>
          </w:rPr>
          <w:t xml:space="preserve">أحكام تغيير المفرد </w:t>
        </w:r>
        <w:proofErr w:type="gramStart"/>
        <w:r w:rsidRPr="00094FD7">
          <w:rPr>
            <w:rFonts w:ascii="Arial" w:hAnsi="Arial" w:cs="Arial"/>
            <w:sz w:val="36"/>
            <w:szCs w:val="36"/>
            <w:rtl/>
          </w:rPr>
          <w:t>في</w:t>
        </w:r>
        <w:proofErr w:type="gramEnd"/>
        <w:r w:rsidRPr="00094FD7">
          <w:rPr>
            <w:rFonts w:ascii="Arial" w:hAnsi="Arial" w:cs="Arial"/>
            <w:sz w:val="36"/>
            <w:szCs w:val="36"/>
            <w:rtl/>
          </w:rPr>
          <w:t xml:space="preserve"> جمع التكسير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19" w:author="Unknown"/>
          <w:rFonts w:ascii="Arial" w:hAnsi="Arial" w:cs="Arial"/>
          <w:sz w:val="36"/>
          <w:szCs w:val="36"/>
        </w:rPr>
      </w:pPr>
      <w:ins w:id="20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21" w:author="Unknown"/>
          <w:rFonts w:ascii="Arial" w:hAnsi="Arial" w:cs="Arial"/>
          <w:sz w:val="36"/>
          <w:szCs w:val="36"/>
        </w:rPr>
      </w:pPr>
      <w:ins w:id="22" w:author="Unknown">
        <w:r w:rsidRPr="00094FD7">
          <w:rPr>
            <w:rFonts w:ascii="Arial" w:hAnsi="Arial" w:cs="Arial"/>
            <w:sz w:val="36"/>
            <w:szCs w:val="36"/>
          </w:rPr>
          <w:t xml:space="preserve">1 – </w:t>
        </w:r>
        <w:r w:rsidRPr="00094FD7">
          <w:rPr>
            <w:rFonts w:ascii="Arial" w:hAnsi="Arial" w:cs="Arial"/>
            <w:sz w:val="36"/>
            <w:szCs w:val="36"/>
            <w:rtl/>
          </w:rPr>
          <w:t>زيادة على أصول المفرد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23" w:author="Unknown"/>
          <w:rFonts w:ascii="Arial" w:hAnsi="Arial" w:cs="Arial"/>
          <w:sz w:val="36"/>
          <w:szCs w:val="36"/>
        </w:rPr>
      </w:pPr>
      <w:ins w:id="24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سهم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سهام ( زيادة ألف قبل الحرف الأخير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25" w:author="Unknown"/>
          <w:rFonts w:ascii="Arial" w:hAnsi="Arial" w:cs="Arial"/>
          <w:sz w:val="36"/>
          <w:szCs w:val="36"/>
        </w:rPr>
      </w:pPr>
      <w:ins w:id="26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قلم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أقلام ( زيادة همزة في أول الكلمة ، وألف قبل الحرف الأخير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27" w:author="Unknown"/>
          <w:rFonts w:ascii="Arial" w:hAnsi="Arial" w:cs="Arial"/>
          <w:sz w:val="36"/>
          <w:szCs w:val="36"/>
        </w:rPr>
      </w:pPr>
      <w:ins w:id="28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قلب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قلوب ( زيادة واو قبل الحرف الأخير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29" w:author="Unknown"/>
          <w:rFonts w:ascii="Arial" w:hAnsi="Arial" w:cs="Arial"/>
          <w:sz w:val="36"/>
          <w:szCs w:val="36"/>
        </w:rPr>
      </w:pPr>
      <w:ins w:id="30" w:author="Unknown">
        <w:r w:rsidRPr="00094FD7">
          <w:rPr>
            <w:rFonts w:ascii="Arial" w:hAnsi="Arial" w:cs="Arial"/>
            <w:sz w:val="36"/>
            <w:szCs w:val="36"/>
          </w:rPr>
          <w:t xml:space="preserve">2 – </w:t>
        </w:r>
        <w:r w:rsidRPr="00094FD7">
          <w:rPr>
            <w:rFonts w:ascii="Arial" w:hAnsi="Arial" w:cs="Arial"/>
            <w:sz w:val="36"/>
            <w:szCs w:val="36"/>
            <w:rtl/>
          </w:rPr>
          <w:t>نقص عن أصول المفرد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31" w:author="Unknown"/>
          <w:rFonts w:ascii="Arial" w:hAnsi="Arial" w:cs="Arial"/>
          <w:sz w:val="36"/>
          <w:szCs w:val="36"/>
        </w:rPr>
      </w:pPr>
      <w:ins w:id="32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رسول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> رُسُل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33" w:author="Unknown"/>
          <w:rFonts w:ascii="Arial" w:hAnsi="Arial" w:cs="Arial"/>
          <w:sz w:val="36"/>
          <w:szCs w:val="36"/>
        </w:rPr>
      </w:pPr>
      <w:ins w:id="34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سورة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سُوَر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35" w:author="Unknown"/>
          <w:rFonts w:ascii="Arial" w:hAnsi="Arial" w:cs="Arial"/>
          <w:sz w:val="36"/>
          <w:szCs w:val="36"/>
        </w:rPr>
      </w:pPr>
      <w:proofErr w:type="gramStart"/>
      <w:ins w:id="36" w:author="Unknown">
        <w:r w:rsidRPr="00094FD7">
          <w:rPr>
            <w:rFonts w:ascii="Arial" w:hAnsi="Arial" w:cs="Arial"/>
            <w:sz w:val="36"/>
            <w:szCs w:val="36"/>
            <w:rtl/>
          </w:rPr>
          <w:lastRenderedPageBreak/>
          <w:t>أقسام</w:t>
        </w:r>
        <w:proofErr w:type="gramEnd"/>
        <w:r w:rsidRPr="00094FD7">
          <w:rPr>
            <w:rFonts w:ascii="Arial" w:hAnsi="Arial" w:cs="Arial"/>
            <w:sz w:val="36"/>
            <w:szCs w:val="36"/>
            <w:rtl/>
          </w:rPr>
          <w:t xml:space="preserve"> جمع التكسير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37" w:author="Unknown"/>
          <w:rFonts w:ascii="Arial" w:hAnsi="Arial" w:cs="Arial"/>
          <w:sz w:val="36"/>
          <w:szCs w:val="36"/>
        </w:rPr>
      </w:pPr>
      <w:ins w:id="38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39" w:author="Unknown"/>
          <w:rFonts w:ascii="Arial" w:hAnsi="Arial" w:cs="Arial"/>
          <w:sz w:val="36"/>
          <w:szCs w:val="36"/>
        </w:rPr>
      </w:pPr>
      <w:ins w:id="40" w:author="Unknown">
        <w:r w:rsidRPr="00D85BE1">
          <w:rPr>
            <w:rFonts w:ascii="Arial" w:hAnsi="Arial" w:cs="Arial"/>
            <w:sz w:val="36"/>
            <w:szCs w:val="36"/>
            <w:rtl/>
          </w:rPr>
          <w:t xml:space="preserve">ينقسم جمع التكسير إلى جمع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القلة ،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وجمع الكثرة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41" w:author="Unknown"/>
          <w:rFonts w:ascii="Arial" w:hAnsi="Arial" w:cs="Arial"/>
          <w:sz w:val="36"/>
          <w:szCs w:val="36"/>
        </w:rPr>
      </w:pPr>
      <w:ins w:id="42" w:author="Unknown">
        <w:r w:rsidRPr="00094FD7">
          <w:rPr>
            <w:rFonts w:ascii="Arial" w:hAnsi="Arial" w:cs="Arial"/>
            <w:sz w:val="36"/>
            <w:szCs w:val="36"/>
            <w:rtl/>
          </w:rPr>
          <w:t>جمع القلة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43" w:author="Unknown"/>
          <w:rFonts w:ascii="Arial" w:hAnsi="Arial" w:cs="Arial"/>
          <w:sz w:val="36"/>
          <w:szCs w:val="36"/>
        </w:rPr>
      </w:pPr>
      <w:ins w:id="44" w:author="Unknown">
        <w:r w:rsidRPr="00094FD7">
          <w:rPr>
            <w:rFonts w:ascii="Arial" w:hAnsi="Arial" w:cs="Arial"/>
            <w:sz w:val="36"/>
            <w:szCs w:val="36"/>
            <w:rtl/>
          </w:rPr>
          <w:t>هو الذي يبتدئ بالثلاثة وينتهي بالعشرة</w:t>
        </w:r>
        <w:r w:rsidRPr="00D85BE1">
          <w:rPr>
            <w:rFonts w:ascii="Arial" w:hAnsi="Arial" w:cs="Arial"/>
            <w:sz w:val="36"/>
            <w:szCs w:val="36"/>
          </w:rPr>
          <w:t xml:space="preserve">  </w:t>
        </w:r>
        <w:r w:rsidRPr="00D85BE1">
          <w:rPr>
            <w:rFonts w:ascii="Arial" w:hAnsi="Arial" w:cs="Arial"/>
            <w:sz w:val="36"/>
            <w:szCs w:val="36"/>
            <w:rtl/>
          </w:rPr>
          <w:t>، 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45" w:author="Unknown"/>
          <w:rFonts w:ascii="Arial" w:hAnsi="Arial" w:cs="Arial"/>
          <w:sz w:val="36"/>
          <w:szCs w:val="36"/>
        </w:rPr>
      </w:pPr>
      <w:ins w:id="46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ثلاثة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أقلام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47" w:author="Unknown"/>
          <w:rFonts w:ascii="Arial" w:hAnsi="Arial" w:cs="Arial"/>
          <w:sz w:val="36"/>
          <w:szCs w:val="36"/>
        </w:rPr>
      </w:pPr>
      <w:ins w:id="48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عشرُ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صحائف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49" w:author="Unknown"/>
          <w:rFonts w:ascii="Arial" w:hAnsi="Arial" w:cs="Arial"/>
          <w:sz w:val="36"/>
          <w:szCs w:val="36"/>
        </w:rPr>
      </w:pPr>
      <w:ins w:id="50" w:author="Unknown">
        <w:r w:rsidRPr="00D85BE1">
          <w:rPr>
            <w:rFonts w:ascii="Arial" w:hAnsi="Arial" w:cs="Arial"/>
            <w:sz w:val="36"/>
            <w:szCs w:val="36"/>
            <w:rtl/>
          </w:rPr>
          <w:t>وأهم أوزانه</w:t>
        </w:r>
        <w:r w:rsidRPr="00D85BE1">
          <w:rPr>
            <w:rFonts w:ascii="Arial" w:hAnsi="Arial" w:cs="Arial"/>
            <w:sz w:val="36"/>
            <w:szCs w:val="36"/>
          </w:rPr>
          <w:t xml:space="preserve"> :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51" w:author="Unknown"/>
          <w:rFonts w:ascii="Arial" w:hAnsi="Arial" w:cs="Arial"/>
          <w:sz w:val="36"/>
          <w:szCs w:val="36"/>
        </w:rPr>
      </w:pPr>
      <w:ins w:id="52" w:author="Unknown">
        <w:r w:rsidRPr="00D85BE1">
          <w:rPr>
            <w:rFonts w:ascii="Arial" w:hAnsi="Arial" w:cs="Arial"/>
            <w:sz w:val="36"/>
            <w:szCs w:val="36"/>
          </w:rPr>
          <w:t>–</w:t>
        </w:r>
        <w:proofErr w:type="gramStart"/>
        <w:r w:rsidRPr="00D85BE1">
          <w:rPr>
            <w:rFonts w:ascii="Arial" w:hAnsi="Arial" w:cs="Arial"/>
            <w:sz w:val="36"/>
            <w:szCs w:val="36"/>
          </w:rPr>
          <w:t>  </w:t>
        </w:r>
        <w:r w:rsidRPr="00D85BE1">
          <w:rPr>
            <w:rFonts w:ascii="Arial" w:hAnsi="Arial" w:cs="Arial"/>
            <w:sz w:val="36"/>
            <w:szCs w:val="36"/>
            <w:rtl/>
          </w:rPr>
          <w:t>ف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>ِعلَة</w:t>
        </w:r>
        <w:r w:rsidRPr="00D85BE1">
          <w:rPr>
            <w:rFonts w:ascii="Arial" w:hAnsi="Arial" w:cs="Arial"/>
            <w:sz w:val="36"/>
            <w:szCs w:val="36"/>
          </w:rPr>
          <w:t xml:space="preserve"> : </w:t>
        </w:r>
        <w:r w:rsidRPr="00D85BE1">
          <w:rPr>
            <w:rFonts w:ascii="Arial" w:hAnsi="Arial" w:cs="Arial"/>
            <w:sz w:val="36"/>
            <w:szCs w:val="36"/>
            <w:rtl/>
          </w:rPr>
          <w:t>صِبية ، فِتية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53" w:author="Unknown"/>
          <w:rFonts w:ascii="Arial" w:hAnsi="Arial" w:cs="Arial"/>
          <w:sz w:val="36"/>
          <w:szCs w:val="36"/>
        </w:rPr>
      </w:pPr>
      <w:ins w:id="54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proofErr w:type="spellStart"/>
        <w:r w:rsidRPr="00D85BE1">
          <w:rPr>
            <w:rFonts w:ascii="Arial" w:hAnsi="Arial" w:cs="Arial"/>
            <w:sz w:val="36"/>
            <w:szCs w:val="36"/>
            <w:rtl/>
          </w:rPr>
          <w:t>أفعِ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لة</w:t>
        </w:r>
        <w:proofErr w:type="spellEnd"/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أطعمة ، أرغفة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55" w:author="Unknown"/>
          <w:rFonts w:ascii="Arial" w:hAnsi="Arial" w:cs="Arial"/>
          <w:sz w:val="36"/>
          <w:szCs w:val="36"/>
        </w:rPr>
      </w:pPr>
      <w:ins w:id="56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أفعال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أقلام ، أثواب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57" w:author="Unknown"/>
          <w:rFonts w:ascii="Arial" w:hAnsi="Arial" w:cs="Arial"/>
          <w:sz w:val="36"/>
          <w:szCs w:val="36"/>
        </w:rPr>
      </w:pPr>
      <w:ins w:id="58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أفعُ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أعين ، أرجل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59" w:author="Unknown"/>
          <w:rFonts w:ascii="Arial" w:hAnsi="Arial" w:cs="Arial"/>
          <w:sz w:val="36"/>
          <w:szCs w:val="36"/>
        </w:rPr>
      </w:pPr>
      <w:ins w:id="60" w:author="Unknown">
        <w:r w:rsidRPr="00094FD7">
          <w:rPr>
            <w:rFonts w:ascii="Arial" w:hAnsi="Arial" w:cs="Arial"/>
            <w:sz w:val="36"/>
            <w:szCs w:val="36"/>
            <w:rtl/>
          </w:rPr>
          <w:t>جمع الكثرة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61" w:author="Unknown"/>
          <w:rFonts w:ascii="Arial" w:hAnsi="Arial" w:cs="Arial"/>
          <w:sz w:val="36"/>
          <w:szCs w:val="36"/>
        </w:rPr>
      </w:pPr>
      <w:ins w:id="62" w:author="Unknown">
        <w:r w:rsidRPr="00094FD7">
          <w:rPr>
            <w:rFonts w:ascii="Arial" w:hAnsi="Arial" w:cs="Arial"/>
            <w:sz w:val="36"/>
            <w:szCs w:val="36"/>
            <w:rtl/>
          </w:rPr>
          <w:t>هو الذي يبتدئ بالثلاثة ولا نهاية له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>إلا صيغة منتهى الجموع الذي تبتدئ بالرقم ( أحد عشر ) ، 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63" w:author="Unknown"/>
          <w:rFonts w:ascii="Arial" w:hAnsi="Arial" w:cs="Arial"/>
          <w:sz w:val="36"/>
          <w:szCs w:val="36"/>
        </w:rPr>
      </w:pPr>
      <w:ins w:id="64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قوله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تعالى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‘ </w:t>
        </w:r>
        <w:r w:rsidRPr="00D85BE1">
          <w:rPr>
            <w:rFonts w:ascii="Arial" w:hAnsi="Arial" w:cs="Arial"/>
            <w:sz w:val="36"/>
            <w:szCs w:val="36"/>
            <w:rtl/>
          </w:rPr>
          <w:t>إني رأيت أحد عشر كوكبا</w:t>
        </w:r>
        <w:r w:rsidRPr="00D85BE1">
          <w:rPr>
            <w:rFonts w:ascii="Arial" w:hAnsi="Arial" w:cs="Arial"/>
            <w:sz w:val="36"/>
            <w:szCs w:val="36"/>
          </w:rPr>
          <w:t xml:space="preserve"> ‘ ( </w:t>
        </w:r>
        <w:r w:rsidRPr="00D85BE1">
          <w:rPr>
            <w:rFonts w:ascii="Arial" w:hAnsi="Arial" w:cs="Arial"/>
            <w:sz w:val="36"/>
            <w:szCs w:val="36"/>
            <w:rtl/>
          </w:rPr>
          <w:t>يوسف 4</w:t>
        </w:r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65" w:author="Unknown"/>
          <w:rFonts w:ascii="Arial" w:hAnsi="Arial" w:cs="Arial"/>
          <w:sz w:val="36"/>
          <w:szCs w:val="36"/>
        </w:rPr>
      </w:pPr>
      <w:ins w:id="66" w:author="Unknown">
        <w:r w:rsidRPr="00D85BE1">
          <w:rPr>
            <w:rFonts w:ascii="Arial" w:hAnsi="Arial" w:cs="Arial"/>
            <w:sz w:val="36"/>
            <w:szCs w:val="36"/>
            <w:rtl/>
          </w:rPr>
          <w:t>وأهم أوزانه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67" w:author="Unknown"/>
          <w:rFonts w:ascii="Arial" w:hAnsi="Arial" w:cs="Arial"/>
          <w:sz w:val="36"/>
          <w:szCs w:val="36"/>
        </w:rPr>
      </w:pPr>
      <w:ins w:id="68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فُعْ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حُمر ، صُفر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69" w:author="Unknown"/>
          <w:rFonts w:ascii="Arial" w:hAnsi="Arial" w:cs="Arial"/>
          <w:sz w:val="36"/>
          <w:szCs w:val="36"/>
        </w:rPr>
      </w:pPr>
      <w:ins w:id="70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غرف ، قرب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1" w:author="Unknown"/>
          <w:rFonts w:ascii="Arial" w:hAnsi="Arial" w:cs="Arial"/>
          <w:sz w:val="36"/>
          <w:szCs w:val="36"/>
        </w:rPr>
      </w:pPr>
      <w:ins w:id="72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فُعُ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كُبُر ، صُغُر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3" w:author="Unknown"/>
          <w:rFonts w:ascii="Arial" w:hAnsi="Arial" w:cs="Arial"/>
          <w:sz w:val="36"/>
          <w:szCs w:val="36"/>
        </w:rPr>
      </w:pPr>
      <w:ins w:id="74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فِعَ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قِطع ، كِسر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5" w:author="Unknown"/>
          <w:rFonts w:ascii="Arial" w:hAnsi="Arial" w:cs="Arial"/>
          <w:sz w:val="36"/>
          <w:szCs w:val="36"/>
        </w:rPr>
      </w:pPr>
      <w:ins w:id="76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فَعَلَ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ة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كملة ، سحرة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7" w:author="Unknown"/>
          <w:rFonts w:ascii="Arial" w:hAnsi="Arial" w:cs="Arial"/>
          <w:sz w:val="36"/>
          <w:szCs w:val="36"/>
        </w:rPr>
      </w:pPr>
      <w:ins w:id="78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على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جرحى ، أسرى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79" w:author="Unknown"/>
          <w:rFonts w:ascii="Arial" w:hAnsi="Arial" w:cs="Arial"/>
          <w:sz w:val="36"/>
          <w:szCs w:val="36"/>
        </w:rPr>
      </w:pPr>
      <w:ins w:id="80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فِعَ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لة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دببة ، قردة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81" w:author="Unknown"/>
          <w:rFonts w:ascii="Arial" w:hAnsi="Arial" w:cs="Arial"/>
          <w:sz w:val="36"/>
          <w:szCs w:val="36"/>
        </w:rPr>
      </w:pPr>
      <w:ins w:id="82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فُعّ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نوّم ، عزّل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83" w:author="Unknown"/>
          <w:rFonts w:ascii="Arial" w:hAnsi="Arial" w:cs="Arial"/>
          <w:sz w:val="36"/>
          <w:szCs w:val="36"/>
        </w:rPr>
      </w:pPr>
      <w:ins w:id="84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فُعّ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ال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نواب ، قراء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85" w:author="Unknown"/>
          <w:rFonts w:ascii="Arial" w:hAnsi="Arial" w:cs="Arial"/>
          <w:sz w:val="36"/>
          <w:szCs w:val="36"/>
        </w:rPr>
      </w:pPr>
      <w:ins w:id="86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فِ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عال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جمال ، رقاب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87" w:author="Unknown"/>
          <w:rFonts w:ascii="Arial" w:hAnsi="Arial" w:cs="Arial"/>
          <w:sz w:val="36"/>
          <w:szCs w:val="36"/>
        </w:rPr>
      </w:pPr>
      <w:ins w:id="88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عول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كعوب ، شهود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89" w:author="Unknown"/>
          <w:rFonts w:ascii="Arial" w:hAnsi="Arial" w:cs="Arial"/>
          <w:sz w:val="36"/>
          <w:szCs w:val="36"/>
        </w:rPr>
      </w:pPr>
      <w:ins w:id="90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فِ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علان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غربان ، غلمان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91" w:author="Unknown"/>
          <w:rFonts w:ascii="Arial" w:hAnsi="Arial" w:cs="Arial"/>
          <w:sz w:val="36"/>
          <w:szCs w:val="36"/>
        </w:rPr>
      </w:pPr>
      <w:ins w:id="92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علان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قضبان ، غرفان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93" w:author="Unknown"/>
          <w:rFonts w:ascii="Arial" w:hAnsi="Arial" w:cs="Arial"/>
          <w:sz w:val="36"/>
          <w:szCs w:val="36"/>
        </w:rPr>
      </w:pPr>
      <w:ins w:id="94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r w:rsidRPr="00D85BE1">
          <w:rPr>
            <w:rFonts w:ascii="Arial" w:hAnsi="Arial" w:cs="Arial"/>
            <w:sz w:val="36"/>
            <w:szCs w:val="36"/>
            <w:rtl/>
          </w:rPr>
          <w:t>فُعَ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لاء</w:t>
        </w:r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كرماء ، بخلاء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95" w:author="Unknown"/>
          <w:rFonts w:ascii="Arial" w:hAnsi="Arial" w:cs="Arial"/>
          <w:sz w:val="36"/>
          <w:szCs w:val="36"/>
        </w:rPr>
      </w:pPr>
      <w:ins w:id="96" w:author="Unknown">
        <w:r w:rsidRPr="00D85BE1">
          <w:rPr>
            <w:rFonts w:ascii="Arial" w:hAnsi="Arial" w:cs="Arial"/>
            <w:sz w:val="36"/>
            <w:szCs w:val="36"/>
          </w:rPr>
          <w:t>– </w:t>
        </w:r>
        <w:proofErr w:type="spellStart"/>
        <w:r w:rsidRPr="00D85BE1">
          <w:rPr>
            <w:rFonts w:ascii="Arial" w:hAnsi="Arial" w:cs="Arial"/>
            <w:sz w:val="36"/>
            <w:szCs w:val="36"/>
            <w:rtl/>
          </w:rPr>
          <w:t>أفْعَ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لاء</w:t>
        </w:r>
        <w:proofErr w:type="spellEnd"/>
        <w:r w:rsidRPr="00D85BE1">
          <w:rPr>
            <w:rFonts w:ascii="Arial" w:hAnsi="Arial" w:cs="Arial"/>
            <w:sz w:val="36"/>
            <w:szCs w:val="36"/>
          </w:rPr>
          <w:t> :</w:t>
        </w:r>
        <w:proofErr w:type="gramEnd"/>
        <w:r w:rsidRPr="00D85BE1">
          <w:rPr>
            <w:rFonts w:ascii="Arial" w:hAnsi="Arial" w:cs="Arial"/>
            <w:sz w:val="36"/>
            <w:szCs w:val="36"/>
          </w:rPr>
          <w:t xml:space="preserve"> </w:t>
        </w:r>
        <w:r w:rsidRPr="00D85BE1">
          <w:rPr>
            <w:rFonts w:ascii="Arial" w:hAnsi="Arial" w:cs="Arial"/>
            <w:sz w:val="36"/>
            <w:szCs w:val="36"/>
            <w:rtl/>
          </w:rPr>
          <w:t>أشداء ، أعزاء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97" w:author="Unknown"/>
          <w:rFonts w:ascii="Arial" w:hAnsi="Arial" w:cs="Arial"/>
          <w:sz w:val="36"/>
          <w:szCs w:val="36"/>
        </w:rPr>
      </w:pPr>
      <w:ins w:id="98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99" w:author="Unknown"/>
          <w:rFonts w:ascii="Arial" w:hAnsi="Arial" w:cs="Arial"/>
          <w:sz w:val="36"/>
          <w:szCs w:val="36"/>
        </w:rPr>
      </w:pPr>
      <w:ins w:id="100" w:author="Unknown">
        <w:r w:rsidRPr="00094FD7">
          <w:rPr>
            <w:rFonts w:ascii="Arial" w:hAnsi="Arial" w:cs="Arial"/>
            <w:sz w:val="36"/>
            <w:szCs w:val="36"/>
            <w:rtl/>
          </w:rPr>
          <w:lastRenderedPageBreak/>
          <w:t xml:space="preserve">طرق </w:t>
        </w:r>
        <w:proofErr w:type="gramStart"/>
        <w:r w:rsidRPr="00094FD7">
          <w:rPr>
            <w:rFonts w:ascii="Arial" w:hAnsi="Arial" w:cs="Arial"/>
            <w:sz w:val="36"/>
            <w:szCs w:val="36"/>
            <w:rtl/>
          </w:rPr>
          <w:t>جمع</w:t>
        </w:r>
        <w:proofErr w:type="gramEnd"/>
        <w:r w:rsidRPr="00094FD7">
          <w:rPr>
            <w:rFonts w:ascii="Arial" w:hAnsi="Arial" w:cs="Arial"/>
            <w:sz w:val="36"/>
            <w:szCs w:val="36"/>
            <w:rtl/>
          </w:rPr>
          <w:t xml:space="preserve"> تكسير الأسماء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101" w:author="Unknown"/>
          <w:rFonts w:ascii="Arial" w:hAnsi="Arial" w:cs="Arial"/>
          <w:sz w:val="36"/>
          <w:szCs w:val="36"/>
        </w:rPr>
      </w:pPr>
      <w:ins w:id="102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03" w:author="Unknown"/>
          <w:rFonts w:ascii="Arial" w:hAnsi="Arial" w:cs="Arial"/>
          <w:sz w:val="36"/>
          <w:szCs w:val="36"/>
        </w:rPr>
      </w:pPr>
      <w:ins w:id="104" w:author="Unknown">
        <w:r w:rsidRPr="00D85BE1">
          <w:rPr>
            <w:rFonts w:ascii="Arial" w:hAnsi="Arial" w:cs="Arial"/>
            <w:sz w:val="36"/>
            <w:szCs w:val="36"/>
          </w:rPr>
          <w:t xml:space="preserve">1 – </w:t>
        </w:r>
        <w:r w:rsidRPr="00D85BE1">
          <w:rPr>
            <w:rFonts w:ascii="Arial" w:hAnsi="Arial" w:cs="Arial"/>
            <w:sz w:val="36"/>
            <w:szCs w:val="36"/>
            <w:rtl/>
          </w:rPr>
          <w:t>يجمع على ثلاثة أحرف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05" w:author="Unknown"/>
          <w:rFonts w:ascii="Arial" w:hAnsi="Arial" w:cs="Arial"/>
          <w:sz w:val="36"/>
          <w:szCs w:val="36"/>
        </w:rPr>
      </w:pPr>
      <w:proofErr w:type="gramStart"/>
      <w:ins w:id="106" w:author="Unknown">
        <w:r w:rsidRPr="00D85BE1">
          <w:rPr>
            <w:rFonts w:ascii="Arial" w:hAnsi="Arial" w:cs="Arial"/>
            <w:sz w:val="36"/>
            <w:szCs w:val="36"/>
            <w:rtl/>
          </w:rPr>
          <w:t>قلب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قلوب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07" w:author="Unknown"/>
          <w:rFonts w:ascii="Arial" w:hAnsi="Arial" w:cs="Arial"/>
          <w:sz w:val="36"/>
          <w:szCs w:val="36"/>
        </w:rPr>
      </w:pPr>
      <w:proofErr w:type="gramStart"/>
      <w:ins w:id="108" w:author="Unknown">
        <w:r w:rsidRPr="00D85BE1">
          <w:rPr>
            <w:rFonts w:ascii="Arial" w:hAnsi="Arial" w:cs="Arial"/>
            <w:sz w:val="36"/>
            <w:szCs w:val="36"/>
            <w:rtl/>
          </w:rPr>
          <w:t>سهم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سهام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09" w:author="Unknown"/>
          <w:rFonts w:ascii="Arial" w:hAnsi="Arial" w:cs="Arial"/>
          <w:sz w:val="36"/>
          <w:szCs w:val="36"/>
        </w:rPr>
      </w:pPr>
      <w:ins w:id="110" w:author="Unknown">
        <w:r w:rsidRPr="00D85BE1">
          <w:rPr>
            <w:rFonts w:ascii="Arial" w:hAnsi="Arial" w:cs="Arial"/>
            <w:sz w:val="36"/>
            <w:szCs w:val="36"/>
          </w:rPr>
          <w:t xml:space="preserve">2 – </w:t>
        </w:r>
        <w:r w:rsidRPr="00D85BE1">
          <w:rPr>
            <w:rFonts w:ascii="Arial" w:hAnsi="Arial" w:cs="Arial"/>
            <w:sz w:val="36"/>
            <w:szCs w:val="36"/>
            <w:rtl/>
          </w:rPr>
          <w:t>يجمع على أربعة أحرف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1" w:author="Unknown"/>
          <w:rFonts w:ascii="Arial" w:hAnsi="Arial" w:cs="Arial"/>
          <w:sz w:val="36"/>
          <w:szCs w:val="36"/>
        </w:rPr>
      </w:pPr>
      <w:ins w:id="112" w:author="Unknown">
        <w:r w:rsidRPr="00D85BE1">
          <w:rPr>
            <w:rFonts w:ascii="Arial" w:hAnsi="Arial" w:cs="Arial"/>
            <w:sz w:val="36"/>
            <w:szCs w:val="36"/>
            <w:rtl/>
          </w:rPr>
          <w:t>كتاب : كُتب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3" w:author="Unknown"/>
          <w:rFonts w:ascii="Arial" w:hAnsi="Arial" w:cs="Arial"/>
          <w:sz w:val="36"/>
          <w:szCs w:val="36"/>
        </w:rPr>
      </w:pPr>
      <w:proofErr w:type="gramStart"/>
      <w:ins w:id="114" w:author="Unknown">
        <w:r w:rsidRPr="00D85BE1">
          <w:rPr>
            <w:rFonts w:ascii="Arial" w:hAnsi="Arial" w:cs="Arial"/>
            <w:sz w:val="36"/>
            <w:szCs w:val="36"/>
            <w:rtl/>
          </w:rPr>
          <w:t>درهم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دراهم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5" w:author="Unknown"/>
          <w:rFonts w:ascii="Arial" w:hAnsi="Arial" w:cs="Arial"/>
          <w:sz w:val="36"/>
          <w:szCs w:val="36"/>
        </w:rPr>
      </w:pPr>
      <w:ins w:id="116" w:author="Unknown">
        <w:r w:rsidRPr="00D85BE1">
          <w:rPr>
            <w:rFonts w:ascii="Arial" w:hAnsi="Arial" w:cs="Arial"/>
            <w:sz w:val="36"/>
            <w:szCs w:val="36"/>
          </w:rPr>
          <w:t xml:space="preserve">3 – </w:t>
        </w:r>
        <w:r w:rsidRPr="00D85BE1">
          <w:rPr>
            <w:rFonts w:ascii="Arial" w:hAnsi="Arial" w:cs="Arial"/>
            <w:sz w:val="36"/>
            <w:szCs w:val="36"/>
            <w:rtl/>
          </w:rPr>
          <w:t>يجمع على خمسة أحرف رابعها حرف علة ساكن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مثل</w:t>
        </w:r>
        <w:r w:rsidRPr="00D85BE1">
          <w:rPr>
            <w:rFonts w:ascii="Arial" w:hAnsi="Arial" w:cs="Arial"/>
            <w:sz w:val="36"/>
            <w:szCs w:val="36"/>
          </w:rPr>
          <w:t xml:space="preserve"> :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7" w:author="Unknown"/>
          <w:rFonts w:ascii="Arial" w:hAnsi="Arial" w:cs="Arial"/>
          <w:sz w:val="36"/>
          <w:szCs w:val="36"/>
        </w:rPr>
      </w:pPr>
      <w:proofErr w:type="gramStart"/>
      <w:ins w:id="118" w:author="Unknown">
        <w:r w:rsidRPr="00D85BE1">
          <w:rPr>
            <w:rFonts w:ascii="Arial" w:hAnsi="Arial" w:cs="Arial"/>
            <w:sz w:val="36"/>
            <w:szCs w:val="36"/>
            <w:rtl/>
          </w:rPr>
          <w:t>مصباح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مصابيح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19" w:author="Unknown"/>
          <w:rFonts w:ascii="Arial" w:hAnsi="Arial" w:cs="Arial"/>
          <w:sz w:val="36"/>
          <w:szCs w:val="36"/>
        </w:rPr>
      </w:pPr>
      <w:proofErr w:type="gramStart"/>
      <w:ins w:id="120" w:author="Unknown">
        <w:r w:rsidRPr="00D85BE1">
          <w:rPr>
            <w:rFonts w:ascii="Arial" w:hAnsi="Arial" w:cs="Arial"/>
            <w:sz w:val="36"/>
            <w:szCs w:val="36"/>
            <w:rtl/>
          </w:rPr>
          <w:t>عصفور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عصافير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21" w:author="Unknown"/>
          <w:rFonts w:ascii="Arial" w:hAnsi="Arial" w:cs="Arial"/>
          <w:sz w:val="36"/>
          <w:szCs w:val="36"/>
        </w:rPr>
      </w:pPr>
      <w:ins w:id="122" w:author="Unknown">
        <w:r w:rsidRPr="00094FD7">
          <w:rPr>
            <w:rFonts w:ascii="Arial" w:hAnsi="Arial" w:cs="Arial"/>
            <w:sz w:val="36"/>
            <w:szCs w:val="36"/>
            <w:rtl/>
          </w:rPr>
          <w:t>فائدة</w:t>
        </w:r>
        <w:r w:rsidRPr="00094FD7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</w:rPr>
          <w:t>:</w:t>
        </w:r>
        <w:r w:rsidRPr="00094FD7">
          <w:rPr>
            <w:rFonts w:ascii="Arial" w:hAnsi="Arial" w:cs="Arial"/>
            <w:sz w:val="36"/>
            <w:szCs w:val="36"/>
          </w:rPr>
          <w:t> </w:t>
        </w:r>
        <w:r w:rsidRPr="00094FD7">
          <w:rPr>
            <w:rFonts w:ascii="Arial" w:hAnsi="Arial" w:cs="Arial"/>
            <w:sz w:val="36"/>
            <w:szCs w:val="36"/>
            <w:rtl/>
          </w:rPr>
          <w:t>لقد كره العرب جمع التكسير للأسماء الزائدة على أربعة أحرف إلا أن يكون قبل آخره حرف علة ساكن ، لأن ذلك يقضي إلى حذف شيء من أحرفه ليتمكنوا من جمعه جمع تكسير ، مثل</w:t>
        </w:r>
        <w:r w:rsidRPr="00094FD7">
          <w:rPr>
            <w:rFonts w:ascii="Arial" w:hAnsi="Arial" w:cs="Arial"/>
            <w:sz w:val="36"/>
            <w:szCs w:val="36"/>
          </w:rPr>
          <w:t xml:space="preserve"> :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23" w:author="Unknown"/>
          <w:rFonts w:ascii="Arial" w:hAnsi="Arial" w:cs="Arial"/>
          <w:sz w:val="36"/>
          <w:szCs w:val="36"/>
        </w:rPr>
      </w:pPr>
      <w:ins w:id="124" w:author="Unknown">
        <w:r w:rsidRPr="00D85BE1">
          <w:rPr>
            <w:rFonts w:ascii="Arial" w:hAnsi="Arial" w:cs="Arial"/>
            <w:sz w:val="36"/>
            <w:szCs w:val="36"/>
            <w:rtl/>
          </w:rPr>
          <w:t xml:space="preserve">سفرجل : سفارج ( أصلها </w:t>
        </w:r>
        <w:proofErr w:type="spellStart"/>
        <w:r w:rsidRPr="00D85BE1">
          <w:rPr>
            <w:rFonts w:ascii="Arial" w:hAnsi="Arial" w:cs="Arial"/>
            <w:sz w:val="36"/>
            <w:szCs w:val="36"/>
            <w:rtl/>
          </w:rPr>
          <w:t>سفاريج</w:t>
        </w:r>
        <w:proofErr w:type="spellEnd"/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25" w:author="Unknown"/>
          <w:rFonts w:ascii="Arial" w:hAnsi="Arial" w:cs="Arial"/>
          <w:sz w:val="36"/>
          <w:szCs w:val="36"/>
        </w:rPr>
      </w:pPr>
      <w:ins w:id="126" w:author="Unknown">
        <w:r w:rsidRPr="00D85BE1">
          <w:rPr>
            <w:rFonts w:ascii="Arial" w:hAnsi="Arial" w:cs="Arial"/>
            <w:sz w:val="36"/>
            <w:szCs w:val="36"/>
            <w:rtl/>
          </w:rPr>
          <w:t xml:space="preserve">عندليب : عنادل ( </w:t>
        </w:r>
        <w:proofErr w:type="spellStart"/>
        <w:r w:rsidRPr="00D85BE1">
          <w:rPr>
            <w:rFonts w:ascii="Arial" w:hAnsi="Arial" w:cs="Arial"/>
            <w:sz w:val="36"/>
            <w:szCs w:val="36"/>
            <w:rtl/>
          </w:rPr>
          <w:t>عناديل</w:t>
        </w:r>
        <w:proofErr w:type="spellEnd"/>
        <w:r w:rsidRPr="00D85BE1">
          <w:rPr>
            <w:rFonts w:ascii="Arial" w:hAnsi="Arial" w:cs="Arial"/>
            <w:sz w:val="36"/>
            <w:szCs w:val="36"/>
          </w:rPr>
          <w:t xml:space="preserve"> ) .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127" w:author="Unknown"/>
          <w:rFonts w:ascii="Arial" w:hAnsi="Arial" w:cs="Arial"/>
          <w:sz w:val="36"/>
          <w:szCs w:val="36"/>
        </w:rPr>
      </w:pPr>
      <w:ins w:id="128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outlineLvl w:val="2"/>
        <w:rPr>
          <w:ins w:id="129" w:author="Unknown"/>
          <w:rFonts w:ascii="Arial" w:hAnsi="Arial" w:cs="Arial"/>
          <w:sz w:val="36"/>
          <w:szCs w:val="36"/>
        </w:rPr>
      </w:pPr>
      <w:proofErr w:type="gramStart"/>
      <w:ins w:id="130" w:author="Unknown">
        <w:r w:rsidRPr="00094FD7">
          <w:rPr>
            <w:rFonts w:ascii="Arial" w:hAnsi="Arial" w:cs="Arial"/>
            <w:sz w:val="36"/>
            <w:szCs w:val="36"/>
            <w:rtl/>
          </w:rPr>
          <w:t>إعراب</w:t>
        </w:r>
        <w:proofErr w:type="gramEnd"/>
        <w:r w:rsidRPr="00094FD7">
          <w:rPr>
            <w:rFonts w:ascii="Arial" w:hAnsi="Arial" w:cs="Arial"/>
            <w:sz w:val="36"/>
            <w:szCs w:val="36"/>
            <w:rtl/>
          </w:rPr>
          <w:t xml:space="preserve"> جمع التكسير</w:t>
        </w:r>
      </w:ins>
    </w:p>
    <w:p w:rsidR="00D85BE1" w:rsidRPr="00D85BE1" w:rsidRDefault="00D85BE1" w:rsidP="00094FD7">
      <w:pPr>
        <w:shd w:val="clear" w:color="auto" w:fill="FFFFFF"/>
        <w:spacing w:after="300"/>
        <w:jc w:val="right"/>
        <w:rPr>
          <w:ins w:id="131" w:author="Unknown"/>
          <w:rFonts w:ascii="Arial" w:hAnsi="Arial" w:cs="Arial"/>
          <w:sz w:val="36"/>
          <w:szCs w:val="36"/>
        </w:rPr>
      </w:pPr>
      <w:ins w:id="132" w:author="Unknown">
        <w:r w:rsidRPr="00D85BE1">
          <w:rPr>
            <w:rFonts w:ascii="Arial" w:hAnsi="Arial" w:cs="Arial"/>
            <w:sz w:val="36"/>
            <w:szCs w:val="36"/>
          </w:rPr>
          <w:t> 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33" w:author="Unknown"/>
          <w:rFonts w:ascii="Arial" w:hAnsi="Arial" w:cs="Arial"/>
          <w:sz w:val="36"/>
          <w:szCs w:val="36"/>
        </w:rPr>
      </w:pPr>
      <w:ins w:id="134" w:author="Unknown">
        <w:r w:rsidRPr="00D85BE1">
          <w:rPr>
            <w:rFonts w:ascii="Arial" w:hAnsi="Arial" w:cs="Arial"/>
            <w:sz w:val="36"/>
            <w:szCs w:val="36"/>
            <w:rtl/>
          </w:rPr>
          <w:t>يرفع جمع التكسير بالضمة ، وينصب بالفتحة ، ويجر بالكسرة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35" w:author="Unknown"/>
          <w:rFonts w:ascii="Arial" w:hAnsi="Arial" w:cs="Arial"/>
          <w:sz w:val="36"/>
          <w:szCs w:val="36"/>
        </w:rPr>
      </w:pPr>
      <w:ins w:id="136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>حضر الرجال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ُ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37" w:author="Unknown"/>
          <w:rFonts w:ascii="Arial" w:hAnsi="Arial" w:cs="Arial"/>
          <w:sz w:val="36"/>
          <w:szCs w:val="36"/>
        </w:rPr>
      </w:pPr>
      <w:ins w:id="138" w:author="Unknown">
        <w:r w:rsidRPr="00D85BE1">
          <w:rPr>
            <w:rFonts w:ascii="Arial" w:hAnsi="Arial" w:cs="Arial"/>
            <w:sz w:val="36"/>
            <w:szCs w:val="36"/>
            <w:rtl/>
          </w:rPr>
          <w:t>حضر : فعل ماض مبني على الفتحة الظاهرة في آخره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39" w:author="Unknown"/>
          <w:rFonts w:ascii="Arial" w:hAnsi="Arial" w:cs="Arial"/>
          <w:sz w:val="36"/>
          <w:szCs w:val="36"/>
        </w:rPr>
      </w:pPr>
      <w:ins w:id="140" w:author="Unknown">
        <w:r w:rsidRPr="00D85BE1">
          <w:rPr>
            <w:rFonts w:ascii="Arial" w:hAnsi="Arial" w:cs="Arial"/>
            <w:sz w:val="36"/>
            <w:szCs w:val="36"/>
            <w:rtl/>
          </w:rPr>
          <w:t>الرجال : فاعل مرفوع بالضمة الظاهرة في آخره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41" w:author="Unknown"/>
          <w:rFonts w:ascii="Arial" w:hAnsi="Arial" w:cs="Arial"/>
          <w:sz w:val="36"/>
          <w:szCs w:val="36"/>
        </w:rPr>
      </w:pPr>
      <w:ins w:id="142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>قرأتُ الكتب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َ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43" w:author="Unknown"/>
          <w:rFonts w:ascii="Arial" w:hAnsi="Arial" w:cs="Arial"/>
          <w:sz w:val="36"/>
          <w:szCs w:val="36"/>
        </w:rPr>
      </w:pPr>
      <w:proofErr w:type="gramStart"/>
      <w:ins w:id="144" w:author="Unknown">
        <w:r w:rsidRPr="00D85BE1">
          <w:rPr>
            <w:rFonts w:ascii="Arial" w:hAnsi="Arial" w:cs="Arial"/>
            <w:sz w:val="36"/>
            <w:szCs w:val="36"/>
            <w:rtl/>
          </w:rPr>
          <w:t>قرأت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فعل ماض مبني على السكون ، والتاء ضمير متصل مبني على الضم في محل رفع فاعل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45" w:author="Unknown"/>
          <w:rFonts w:ascii="Arial" w:hAnsi="Arial" w:cs="Arial"/>
          <w:sz w:val="36"/>
          <w:szCs w:val="36"/>
        </w:rPr>
      </w:pPr>
      <w:ins w:id="146" w:author="Unknown">
        <w:r w:rsidRPr="00D85BE1">
          <w:rPr>
            <w:rFonts w:ascii="Arial" w:hAnsi="Arial" w:cs="Arial"/>
            <w:sz w:val="36"/>
            <w:szCs w:val="36"/>
            <w:rtl/>
          </w:rPr>
          <w:t>الكتب</w:t>
        </w:r>
        <w:r w:rsidRPr="00D85BE1">
          <w:rPr>
            <w:rFonts w:ascii="Arial" w:hAnsi="Arial" w:cs="Arial"/>
            <w:sz w:val="36"/>
            <w:szCs w:val="36"/>
          </w:rPr>
          <w:t xml:space="preserve"> : </w:t>
        </w:r>
        <w:r w:rsidRPr="00D85BE1">
          <w:rPr>
            <w:rFonts w:ascii="Arial" w:hAnsi="Arial" w:cs="Arial"/>
            <w:sz w:val="36"/>
            <w:szCs w:val="36"/>
          </w:rPr>
          <w:fldChar w:fldCharType="begin"/>
        </w:r>
        <w:r w:rsidRPr="00D85BE1">
          <w:rPr>
            <w:rFonts w:ascii="Arial" w:hAnsi="Arial" w:cs="Arial"/>
            <w:sz w:val="36"/>
            <w:szCs w:val="36"/>
          </w:rPr>
          <w:instrText xml:space="preserve"> HYPERLINK "https://analbahr.com/%d8%a8%d8%ad%d8%ab-%d8%b9%d9%86-%d8%a7%d9%84%d9%85%d9%81%d8%b9%d9%88%d9%84-%d8%a8%d9%87-%d9%81%d9%8a-%d8%a7%d9%84%d9%84%d8%ba%d8%a9-%d8%a7%d9%84%d8%b9%d8%b1%d8%a8%d9%8a%d8%a9-%d8%aa%d8%b9%d8%b1/" </w:instrText>
        </w:r>
        <w:r w:rsidRPr="00D85BE1">
          <w:rPr>
            <w:rFonts w:ascii="Arial" w:hAnsi="Arial" w:cs="Arial"/>
            <w:sz w:val="36"/>
            <w:szCs w:val="36"/>
          </w:rPr>
          <w:fldChar w:fldCharType="separate"/>
        </w:r>
        <w:r w:rsidRPr="00094FD7">
          <w:rPr>
            <w:rFonts w:ascii="Arial" w:hAnsi="Arial" w:cs="Arial"/>
            <w:sz w:val="36"/>
            <w:szCs w:val="36"/>
            <w:rtl/>
          </w:rPr>
          <w:t>مفعول به</w:t>
        </w:r>
        <w:r w:rsidRPr="00D85BE1">
          <w:rPr>
            <w:rFonts w:ascii="Arial" w:hAnsi="Arial" w:cs="Arial"/>
            <w:sz w:val="36"/>
            <w:szCs w:val="36"/>
          </w:rPr>
          <w:fldChar w:fldCharType="end"/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>منصوب بالفتحة الظاهرة في آخره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47" w:author="Unknown"/>
          <w:rFonts w:ascii="Arial" w:hAnsi="Arial" w:cs="Arial"/>
          <w:sz w:val="36"/>
          <w:szCs w:val="36"/>
        </w:rPr>
      </w:pPr>
      <w:ins w:id="148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>مشيتُ في الطرق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ِ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49" w:author="Unknown"/>
          <w:rFonts w:ascii="Arial" w:hAnsi="Arial" w:cs="Arial"/>
          <w:sz w:val="36"/>
          <w:szCs w:val="36"/>
        </w:rPr>
      </w:pPr>
      <w:proofErr w:type="gramStart"/>
      <w:ins w:id="150" w:author="Unknown">
        <w:r w:rsidRPr="00D85BE1">
          <w:rPr>
            <w:rFonts w:ascii="Arial" w:hAnsi="Arial" w:cs="Arial"/>
            <w:sz w:val="36"/>
            <w:szCs w:val="36"/>
            <w:rtl/>
          </w:rPr>
          <w:t>مشيت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>  فعل ماض مبني على السكون ، والتاء ضمير متصل مبني على الضم في محل رفع فاعل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51" w:author="Unknown"/>
          <w:rFonts w:ascii="Arial" w:hAnsi="Arial" w:cs="Arial"/>
          <w:sz w:val="36"/>
          <w:szCs w:val="36"/>
        </w:rPr>
      </w:pPr>
      <w:proofErr w:type="gramStart"/>
      <w:ins w:id="152" w:author="Unknown">
        <w:r w:rsidRPr="00D85BE1">
          <w:rPr>
            <w:rFonts w:ascii="Arial" w:hAnsi="Arial" w:cs="Arial"/>
            <w:sz w:val="36"/>
            <w:szCs w:val="36"/>
            <w:rtl/>
          </w:rPr>
          <w:t>في :</w:t>
        </w:r>
        <w:proofErr w:type="gramEnd"/>
        <w:r w:rsidRPr="00D85BE1">
          <w:rPr>
            <w:rFonts w:ascii="Arial" w:hAnsi="Arial" w:cs="Arial"/>
            <w:sz w:val="36"/>
            <w:szCs w:val="36"/>
            <w:rtl/>
          </w:rPr>
          <w:t xml:space="preserve"> حرف جر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53" w:author="Unknown"/>
          <w:rFonts w:ascii="Arial" w:hAnsi="Arial" w:cs="Arial"/>
          <w:sz w:val="36"/>
          <w:szCs w:val="36"/>
        </w:rPr>
      </w:pPr>
      <w:ins w:id="154" w:author="Unknown">
        <w:r w:rsidRPr="00D85BE1">
          <w:rPr>
            <w:rFonts w:ascii="Arial" w:hAnsi="Arial" w:cs="Arial"/>
            <w:sz w:val="36"/>
            <w:szCs w:val="36"/>
            <w:rtl/>
          </w:rPr>
          <w:t>الطرق : اسم مجرور بالكسرة الظاهرة في آخره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55" w:author="Unknown"/>
          <w:rFonts w:ascii="Arial" w:hAnsi="Arial" w:cs="Arial"/>
          <w:sz w:val="36"/>
          <w:szCs w:val="36"/>
        </w:rPr>
      </w:pPr>
      <w:ins w:id="156" w:author="Unknown">
        <w:r w:rsidRPr="00D85BE1">
          <w:rPr>
            <w:rFonts w:ascii="Arial" w:hAnsi="Arial" w:cs="Arial"/>
            <w:sz w:val="36"/>
            <w:szCs w:val="36"/>
          </w:rPr>
          <w:lastRenderedPageBreak/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>أقترح عليكم كتاب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>المعجم المفصل في الجموع</w:t>
        </w:r>
        <w:r w:rsidRPr="00D85BE1">
          <w:rPr>
            <w:rFonts w:ascii="Arial" w:hAnsi="Arial" w:cs="Arial"/>
            <w:sz w:val="36"/>
            <w:szCs w:val="36"/>
          </w:rPr>
          <w:t> 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، حيث اشتمل على شرح تفصيلي متكامل لأنواع الجموع وأحكامها ، بشكل سلس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ومتين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D85BE1" w:rsidRDefault="00D85BE1" w:rsidP="00094FD7">
      <w:pPr>
        <w:shd w:val="clear" w:color="auto" w:fill="FFFFFF"/>
        <w:spacing w:after="0"/>
        <w:jc w:val="right"/>
        <w:rPr>
          <w:ins w:id="157" w:author="Unknown"/>
          <w:rFonts w:ascii="Arial" w:hAnsi="Arial" w:cs="Arial"/>
          <w:sz w:val="36"/>
          <w:szCs w:val="36"/>
        </w:rPr>
      </w:pPr>
      <w:ins w:id="158" w:author="Unknown">
        <w:r w:rsidRPr="00D85BE1">
          <w:rPr>
            <w:rFonts w:ascii="Arial" w:hAnsi="Arial" w:cs="Arial"/>
            <w:sz w:val="36"/>
            <w:szCs w:val="36"/>
          </w:rPr>
          <w:t xml:space="preserve">– </w:t>
        </w:r>
        <w:r w:rsidRPr="00D85BE1">
          <w:rPr>
            <w:rFonts w:ascii="Arial" w:hAnsi="Arial" w:cs="Arial"/>
            <w:sz w:val="36"/>
            <w:szCs w:val="36"/>
            <w:rtl/>
          </w:rPr>
          <w:t xml:space="preserve">لطلب هذا الكتاب ما عليكم سوى الضغط على الزر أسفله ، أو على صورة </w:t>
        </w:r>
        <w:proofErr w:type="gramStart"/>
        <w:r w:rsidRPr="00D85BE1">
          <w:rPr>
            <w:rFonts w:ascii="Arial" w:hAnsi="Arial" w:cs="Arial"/>
            <w:sz w:val="36"/>
            <w:szCs w:val="36"/>
            <w:rtl/>
          </w:rPr>
          <w:t>الكتاب</w:t>
        </w:r>
        <w:r w:rsidRPr="00D85BE1">
          <w:rPr>
            <w:rFonts w:ascii="Arial" w:hAnsi="Arial" w:cs="Arial"/>
            <w:sz w:val="36"/>
            <w:szCs w:val="36"/>
          </w:rPr>
          <w:t xml:space="preserve"> .</w:t>
        </w:r>
        <w:proofErr w:type="gramEnd"/>
      </w:ins>
    </w:p>
    <w:p w:rsidR="00D85BE1" w:rsidRPr="00094FD7" w:rsidRDefault="00D85BE1" w:rsidP="00094FD7">
      <w:pPr>
        <w:bidi/>
        <w:jc w:val="right"/>
        <w:rPr>
          <w:rFonts w:ascii="Arial" w:hAnsi="Arial" w:cs="Arial"/>
          <w:sz w:val="36"/>
          <w:szCs w:val="36"/>
          <w:rtl/>
        </w:rPr>
      </w:pPr>
    </w:p>
    <w:p w:rsidR="00223D63" w:rsidRPr="00FE1F7E" w:rsidRDefault="00223D63" w:rsidP="00F27856">
      <w:pPr>
        <w:bidi/>
        <w:rPr>
          <w:rFonts w:cstheme="minorHAnsi"/>
          <w:b/>
          <w:bCs/>
          <w:color w:val="00B050"/>
          <w:sz w:val="36"/>
          <w:szCs w:val="36"/>
          <w:u w:val="single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الألف</w:t>
      </w:r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proofErr w:type="gramStart"/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اللينة</w:t>
      </w:r>
      <w:proofErr w:type="gramEnd"/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في</w:t>
      </w:r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الأفعال</w:t>
      </w:r>
      <w:r w:rsidR="00140265"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>:</w:t>
      </w:r>
    </w:p>
    <w:p w:rsidR="00223D63" w:rsidRPr="009238A0" w:rsidRDefault="00140265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223D63" w:rsidRPr="009238A0">
        <w:rPr>
          <w:rFonts w:ascii="Arial" w:hAnsi="Arial" w:cs="Arial" w:hint="cs"/>
          <w:sz w:val="36"/>
          <w:szCs w:val="36"/>
          <w:rtl/>
        </w:rPr>
        <w:t>تكتب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الألف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في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آخر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الفعل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gramStart"/>
      <w:r w:rsidR="00223D63"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ممدودة</w:t>
      </w:r>
      <w:proofErr w:type="gramEnd"/>
      <w:r w:rsidR="00223D63"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(</w:t>
      </w:r>
      <w:r w:rsidR="00223D63"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ـا</w:t>
      </w:r>
      <w:r w:rsidR="00223D63"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>)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أو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FE1F7E">
        <w:rPr>
          <w:rFonts w:ascii="Arial" w:hAnsi="Arial" w:cs="Arial" w:hint="cs"/>
          <w:b/>
          <w:bCs/>
          <w:color w:val="1F497D" w:themeColor="text2"/>
          <w:sz w:val="36"/>
          <w:szCs w:val="36"/>
          <w:rtl/>
        </w:rPr>
        <w:t>مقصورة</w:t>
      </w:r>
      <w:r w:rsidR="00223D63" w:rsidRPr="00FE1F7E">
        <w:rPr>
          <w:rFonts w:cstheme="minorHAnsi"/>
          <w:b/>
          <w:bCs/>
          <w:color w:val="1F497D" w:themeColor="text2"/>
          <w:sz w:val="36"/>
          <w:szCs w:val="36"/>
          <w:rtl/>
        </w:rPr>
        <w:t xml:space="preserve"> (</w:t>
      </w:r>
      <w:r w:rsidR="00223D63" w:rsidRPr="00FE1F7E">
        <w:rPr>
          <w:rFonts w:ascii="Arial" w:hAnsi="Arial" w:cs="Arial" w:hint="cs"/>
          <w:b/>
          <w:bCs/>
          <w:color w:val="1F497D" w:themeColor="text2"/>
          <w:sz w:val="36"/>
          <w:szCs w:val="36"/>
          <w:rtl/>
        </w:rPr>
        <w:t>ى</w:t>
      </w:r>
      <w:r w:rsidR="00223D63" w:rsidRPr="00FE1F7E">
        <w:rPr>
          <w:rFonts w:cstheme="minorHAnsi"/>
          <w:b/>
          <w:bCs/>
          <w:color w:val="1F497D" w:themeColor="text2"/>
          <w:sz w:val="36"/>
          <w:szCs w:val="36"/>
          <w:rtl/>
        </w:rPr>
        <w:t>)</w:t>
      </w:r>
      <w:r w:rsidR="00223D63" w:rsidRPr="009238A0">
        <w:rPr>
          <w:rFonts w:cstheme="minorHAnsi"/>
          <w:sz w:val="36"/>
          <w:szCs w:val="36"/>
          <w:rtl/>
        </w:rPr>
        <w:t>.</w:t>
      </w:r>
    </w:p>
    <w:p w:rsidR="00223D63" w:rsidRPr="009238A0" w:rsidRDefault="00140265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223D63" w:rsidRPr="009238A0">
        <w:rPr>
          <w:rFonts w:ascii="Arial" w:hAnsi="Arial" w:cs="Arial" w:hint="cs"/>
          <w:sz w:val="36"/>
          <w:szCs w:val="36"/>
          <w:rtl/>
        </w:rPr>
        <w:t>تكتب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الألف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ممدودة</w:t>
      </w:r>
      <w:r w:rsidR="00223D63"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(</w:t>
      </w:r>
      <w:r w:rsidR="00223D63"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ـا</w:t>
      </w:r>
      <w:r w:rsidR="00223D63"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>)</w:t>
      </w:r>
      <w:r w:rsidR="00223D63" w:rsidRPr="00FE1F7E">
        <w:rPr>
          <w:rFonts w:cstheme="minorHAnsi"/>
          <w:color w:val="C0504D" w:themeColor="accent2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في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آخر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الفعل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إذا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كان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gramStart"/>
      <w:r w:rsidR="00223D63" w:rsidRPr="009238A0">
        <w:rPr>
          <w:rFonts w:ascii="Arial" w:hAnsi="Arial" w:cs="Arial" w:hint="cs"/>
          <w:sz w:val="36"/>
          <w:szCs w:val="36"/>
          <w:rtl/>
        </w:rPr>
        <w:t>أصلها</w:t>
      </w:r>
      <w:proofErr w:type="gramEnd"/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223D63" w:rsidRPr="009238A0">
        <w:rPr>
          <w:rFonts w:ascii="Arial" w:hAnsi="Arial" w:cs="Arial" w:hint="cs"/>
          <w:b/>
          <w:bCs/>
          <w:sz w:val="36"/>
          <w:szCs w:val="36"/>
          <w:rtl/>
        </w:rPr>
        <w:t>واوا</w:t>
      </w:r>
      <w:r w:rsidR="00223D63" w:rsidRPr="009238A0">
        <w:rPr>
          <w:rFonts w:cstheme="minorHAnsi"/>
          <w:sz w:val="36"/>
          <w:szCs w:val="36"/>
          <w:rtl/>
        </w:rPr>
        <w:t>.</w:t>
      </w:r>
      <w:r w:rsidR="00223D63"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="00223D63" w:rsidRPr="009238A0">
        <w:rPr>
          <w:rFonts w:cstheme="minorHAnsi"/>
          <w:sz w:val="36"/>
          <w:szCs w:val="36"/>
          <w:rtl/>
        </w:rPr>
        <w:t>:</w:t>
      </w:r>
      <w:r w:rsidR="00223D63" w:rsidRPr="00FE1F7E">
        <w:rPr>
          <w:rFonts w:ascii="Arial" w:hAnsi="Arial" w:cs="Arial" w:hint="cs"/>
          <w:color w:val="7030A0"/>
          <w:sz w:val="36"/>
          <w:szCs w:val="36"/>
          <w:rtl/>
        </w:rPr>
        <w:t>عفا</w:t>
      </w:r>
      <w:proofErr w:type="spellEnd"/>
      <w:r w:rsidR="00223D63" w:rsidRPr="009238A0">
        <w:rPr>
          <w:rFonts w:cstheme="minorHAnsi"/>
          <w:sz w:val="36"/>
          <w:szCs w:val="36"/>
          <w:rtl/>
        </w:rPr>
        <w:t>(</w:t>
      </w:r>
      <w:proofErr w:type="gramStart"/>
      <w:r w:rsidR="00223D63" w:rsidRPr="009238A0">
        <w:rPr>
          <w:rFonts w:ascii="Arial" w:hAnsi="Arial" w:cs="Arial" w:hint="cs"/>
          <w:sz w:val="36"/>
          <w:szCs w:val="36"/>
          <w:rtl/>
        </w:rPr>
        <w:t>أصلها</w:t>
      </w:r>
      <w:proofErr w:type="gramEnd"/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يعفو</w:t>
      </w:r>
      <w:r w:rsidR="00223D63" w:rsidRPr="009238A0">
        <w:rPr>
          <w:rFonts w:cstheme="minorHAnsi"/>
          <w:sz w:val="36"/>
          <w:szCs w:val="36"/>
          <w:rtl/>
        </w:rPr>
        <w:t>).</w:t>
      </w:r>
    </w:p>
    <w:p w:rsidR="00223D63" w:rsidRPr="009238A0" w:rsidRDefault="00140265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223D63" w:rsidRPr="009238A0">
        <w:rPr>
          <w:rFonts w:ascii="Arial" w:hAnsi="Arial" w:cs="Arial" w:hint="cs"/>
          <w:sz w:val="36"/>
          <w:szCs w:val="36"/>
          <w:rtl/>
        </w:rPr>
        <w:t>تكتب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الألف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FE1F7E">
        <w:rPr>
          <w:rFonts w:ascii="Arial" w:hAnsi="Arial" w:cs="Arial" w:hint="cs"/>
          <w:b/>
          <w:bCs/>
          <w:color w:val="1F497D" w:themeColor="text2"/>
          <w:sz w:val="36"/>
          <w:szCs w:val="36"/>
          <w:rtl/>
        </w:rPr>
        <w:t>مقصورة</w:t>
      </w:r>
      <w:r w:rsidR="00223D63" w:rsidRPr="00FE1F7E">
        <w:rPr>
          <w:rFonts w:cstheme="minorHAnsi"/>
          <w:b/>
          <w:bCs/>
          <w:color w:val="1F497D" w:themeColor="text2"/>
          <w:sz w:val="36"/>
          <w:szCs w:val="36"/>
          <w:rtl/>
        </w:rPr>
        <w:t xml:space="preserve"> (</w:t>
      </w:r>
      <w:r w:rsidR="00223D63" w:rsidRPr="00FE1F7E">
        <w:rPr>
          <w:rFonts w:ascii="Arial" w:hAnsi="Arial" w:cs="Arial" w:hint="cs"/>
          <w:b/>
          <w:bCs/>
          <w:color w:val="1F497D" w:themeColor="text2"/>
          <w:sz w:val="36"/>
          <w:szCs w:val="36"/>
          <w:rtl/>
        </w:rPr>
        <w:t>ى</w:t>
      </w:r>
      <w:r w:rsidR="00223D63" w:rsidRPr="00FE1F7E">
        <w:rPr>
          <w:rFonts w:cstheme="minorHAnsi"/>
          <w:b/>
          <w:bCs/>
          <w:color w:val="1F497D" w:themeColor="text2"/>
          <w:sz w:val="36"/>
          <w:szCs w:val="36"/>
          <w:rtl/>
        </w:rPr>
        <w:t>)</w:t>
      </w:r>
      <w:r w:rsidR="00223D63" w:rsidRPr="00FE1F7E">
        <w:rPr>
          <w:rFonts w:cstheme="minorHAnsi"/>
          <w:color w:val="1F497D" w:themeColor="text2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في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آخر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الفعل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إذا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كان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gramStart"/>
      <w:r w:rsidR="00223D63" w:rsidRPr="009238A0">
        <w:rPr>
          <w:rFonts w:ascii="Arial" w:hAnsi="Arial" w:cs="Arial" w:hint="cs"/>
          <w:sz w:val="36"/>
          <w:szCs w:val="36"/>
          <w:rtl/>
        </w:rPr>
        <w:t>أصلها</w:t>
      </w:r>
      <w:proofErr w:type="gramEnd"/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223D63" w:rsidRPr="009238A0">
        <w:rPr>
          <w:rFonts w:ascii="Arial" w:hAnsi="Arial" w:cs="Arial" w:hint="cs"/>
          <w:b/>
          <w:bCs/>
          <w:sz w:val="36"/>
          <w:szCs w:val="36"/>
          <w:rtl/>
        </w:rPr>
        <w:t>ياءً</w:t>
      </w:r>
      <w:r w:rsidR="00223D63" w:rsidRPr="009238A0">
        <w:rPr>
          <w:rFonts w:cstheme="minorHAnsi"/>
          <w:sz w:val="36"/>
          <w:szCs w:val="36"/>
          <w:rtl/>
        </w:rPr>
        <w:t>.</w:t>
      </w:r>
      <w:r w:rsidR="00223D63"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="00223D63" w:rsidRPr="009238A0">
        <w:rPr>
          <w:rFonts w:cstheme="minorHAnsi"/>
          <w:sz w:val="36"/>
          <w:szCs w:val="36"/>
          <w:rtl/>
        </w:rPr>
        <w:t>:</w:t>
      </w:r>
      <w:r w:rsidR="00223D63" w:rsidRPr="00FE1F7E">
        <w:rPr>
          <w:rFonts w:ascii="Arial" w:hAnsi="Arial" w:cs="Arial" w:hint="cs"/>
          <w:color w:val="7030A0"/>
          <w:sz w:val="36"/>
          <w:szCs w:val="36"/>
          <w:rtl/>
        </w:rPr>
        <w:t>رمى</w:t>
      </w:r>
      <w:proofErr w:type="spellEnd"/>
      <w:r w:rsidR="00223D63" w:rsidRPr="009238A0">
        <w:rPr>
          <w:rFonts w:cstheme="minorHAnsi"/>
          <w:sz w:val="36"/>
          <w:szCs w:val="36"/>
          <w:rtl/>
        </w:rPr>
        <w:t>(</w:t>
      </w:r>
      <w:proofErr w:type="gramStart"/>
      <w:r w:rsidR="00223D63" w:rsidRPr="009238A0">
        <w:rPr>
          <w:rFonts w:ascii="Arial" w:hAnsi="Arial" w:cs="Arial" w:hint="cs"/>
          <w:sz w:val="36"/>
          <w:szCs w:val="36"/>
          <w:rtl/>
        </w:rPr>
        <w:t>أصلها</w:t>
      </w:r>
      <w:proofErr w:type="gramEnd"/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يرمي</w:t>
      </w:r>
      <w:r w:rsidR="00223D63" w:rsidRPr="009238A0">
        <w:rPr>
          <w:rFonts w:cstheme="minorHAnsi"/>
          <w:sz w:val="36"/>
          <w:szCs w:val="36"/>
          <w:rtl/>
        </w:rPr>
        <w:t>).</w:t>
      </w:r>
    </w:p>
    <w:p w:rsidR="00223D63" w:rsidRPr="009238A0" w:rsidRDefault="00140265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223D63" w:rsidRPr="009238A0">
        <w:rPr>
          <w:rFonts w:ascii="Arial" w:hAnsi="Arial" w:cs="Arial" w:hint="cs"/>
          <w:sz w:val="36"/>
          <w:szCs w:val="36"/>
          <w:rtl/>
        </w:rPr>
        <w:t>نعرف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proofErr w:type="gramStart"/>
      <w:r w:rsidR="00223D63" w:rsidRPr="009238A0">
        <w:rPr>
          <w:rFonts w:ascii="Arial" w:hAnsi="Arial" w:cs="Arial" w:hint="cs"/>
          <w:sz w:val="36"/>
          <w:szCs w:val="36"/>
          <w:rtl/>
        </w:rPr>
        <w:t>أصل</w:t>
      </w:r>
      <w:proofErr w:type="gramEnd"/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الألف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في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الأفعال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بتحويل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الفعل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إلى</w:t>
      </w:r>
      <w:r w:rsidR="00223D63" w:rsidRPr="009238A0">
        <w:rPr>
          <w:rFonts w:cstheme="minorHAnsi"/>
          <w:sz w:val="36"/>
          <w:szCs w:val="36"/>
          <w:rtl/>
        </w:rPr>
        <w:t xml:space="preserve"> </w:t>
      </w:r>
      <w:r w:rsidR="00223D63" w:rsidRPr="009238A0">
        <w:rPr>
          <w:rFonts w:ascii="Arial" w:hAnsi="Arial" w:cs="Arial" w:hint="cs"/>
          <w:sz w:val="36"/>
          <w:szCs w:val="36"/>
          <w:rtl/>
        </w:rPr>
        <w:t>المضارع</w:t>
      </w:r>
      <w:r w:rsidR="00223D63" w:rsidRPr="009238A0">
        <w:rPr>
          <w:rFonts w:cstheme="minorHAnsi"/>
          <w:sz w:val="36"/>
          <w:szCs w:val="36"/>
          <w:rtl/>
        </w:rPr>
        <w:t>.</w:t>
      </w:r>
    </w:p>
    <w:p w:rsidR="00581093" w:rsidRPr="00FE1F7E" w:rsidRDefault="00581093" w:rsidP="00F27856">
      <w:pPr>
        <w:bidi/>
        <w:rPr>
          <w:rFonts w:cstheme="minorHAnsi"/>
          <w:b/>
          <w:bCs/>
          <w:color w:val="00B050"/>
          <w:sz w:val="36"/>
          <w:szCs w:val="36"/>
          <w:u w:val="thick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الاسم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في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المفرد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proofErr w:type="gramStart"/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والمثنى</w:t>
      </w:r>
      <w:proofErr w:type="gramEnd"/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>:</w:t>
      </w:r>
    </w:p>
    <w:p w:rsidR="00581093" w:rsidRPr="009238A0" w:rsidRDefault="00140265" w:rsidP="00F27856">
      <w:pPr>
        <w:bidi/>
        <w:rPr>
          <w:rFonts w:cstheme="minorHAnsi"/>
          <w:b/>
          <w:bCs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581093" w:rsidRPr="009238A0">
        <w:rPr>
          <w:rFonts w:ascii="Arial" w:hAnsi="Arial" w:cs="Arial" w:hint="cs"/>
          <w:sz w:val="36"/>
          <w:szCs w:val="36"/>
          <w:rtl/>
        </w:rPr>
        <w:t>عندما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أحوّل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الاسم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من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المفرد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إلى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581093" w:rsidRPr="00FE1F7E">
        <w:rPr>
          <w:rFonts w:ascii="Arial" w:hAnsi="Arial" w:cs="Arial" w:hint="cs"/>
          <w:color w:val="8064A2" w:themeColor="accent4"/>
          <w:sz w:val="36"/>
          <w:szCs w:val="36"/>
          <w:rtl/>
        </w:rPr>
        <w:t>المثنى</w:t>
      </w:r>
      <w:r w:rsidR="00581093" w:rsidRPr="009238A0">
        <w:rPr>
          <w:rFonts w:ascii="Arial" w:hAnsi="Arial" w:cs="Arial" w:hint="cs"/>
          <w:sz w:val="36"/>
          <w:szCs w:val="36"/>
          <w:rtl/>
        </w:rPr>
        <w:t>،أضيف</w:t>
      </w:r>
      <w:proofErr w:type="spellEnd"/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الألف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والنون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(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انِ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>)</w:t>
      </w:r>
      <w:r w:rsidR="00581093" w:rsidRPr="00FE1F7E">
        <w:rPr>
          <w:rFonts w:cstheme="minorHAnsi"/>
          <w:color w:val="C00000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على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مفرده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إذا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كان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مرفوعا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>.</w:t>
      </w:r>
    </w:p>
    <w:p w:rsidR="00581093" w:rsidRPr="009238A0" w:rsidRDefault="00581093" w:rsidP="00F27856">
      <w:pPr>
        <w:bidi/>
        <w:jc w:val="center"/>
        <w:rPr>
          <w:rFonts w:cstheme="minorHAnsi"/>
          <w:b/>
          <w:bCs/>
          <w:sz w:val="36"/>
          <w:szCs w:val="36"/>
          <w:rtl/>
        </w:rPr>
      </w:pP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القطارُ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سريعٌ</w:t>
      </w:r>
      <w:r w:rsidRPr="009238A0">
        <w:rPr>
          <w:rFonts w:cstheme="minorHAnsi"/>
          <w:sz w:val="36"/>
          <w:szCs w:val="36"/>
          <w:rtl/>
        </w:rPr>
        <w:t xml:space="preserve"> ----- </w:t>
      </w:r>
      <w:proofErr w:type="gram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القطار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انِ</w:t>
      </w:r>
      <w:proofErr w:type="gramEnd"/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سريع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انِ</w:t>
      </w:r>
      <w:r w:rsidRPr="009238A0">
        <w:rPr>
          <w:rFonts w:cstheme="minorHAnsi"/>
          <w:b/>
          <w:bCs/>
          <w:sz w:val="36"/>
          <w:szCs w:val="36"/>
          <w:rtl/>
        </w:rPr>
        <w:t>.</w:t>
      </w:r>
    </w:p>
    <w:p w:rsidR="00581093" w:rsidRPr="00FE1F7E" w:rsidRDefault="00140265" w:rsidP="00F27856">
      <w:pPr>
        <w:bidi/>
        <w:rPr>
          <w:rFonts w:cstheme="minorHAnsi"/>
          <w:b/>
          <w:bCs/>
          <w:color w:val="C00000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="00581093" w:rsidRPr="009238A0">
        <w:rPr>
          <w:rFonts w:ascii="Arial" w:hAnsi="Arial" w:cs="Arial" w:hint="cs"/>
          <w:sz w:val="36"/>
          <w:szCs w:val="36"/>
          <w:rtl/>
        </w:rPr>
        <w:t>عندما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أحوّل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الاسم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من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المفرد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إلى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581093" w:rsidRPr="00FE1F7E">
        <w:rPr>
          <w:rFonts w:ascii="Arial" w:hAnsi="Arial" w:cs="Arial" w:hint="cs"/>
          <w:color w:val="7030A0"/>
          <w:sz w:val="36"/>
          <w:szCs w:val="36"/>
          <w:rtl/>
        </w:rPr>
        <w:t>المثنى</w:t>
      </w:r>
      <w:proofErr w:type="gramStart"/>
      <w:r w:rsidR="00581093" w:rsidRPr="009238A0">
        <w:rPr>
          <w:rFonts w:ascii="Arial" w:hAnsi="Arial" w:cs="Arial" w:hint="cs"/>
          <w:sz w:val="36"/>
          <w:szCs w:val="36"/>
          <w:rtl/>
        </w:rPr>
        <w:t>،أضيف</w:t>
      </w:r>
      <w:proofErr w:type="spellEnd"/>
      <w:proofErr w:type="gramEnd"/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الياء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والنون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(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يْنِ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>)</w:t>
      </w:r>
      <w:r w:rsidR="00581093" w:rsidRPr="00FE1F7E">
        <w:rPr>
          <w:rFonts w:cstheme="minorHAnsi"/>
          <w:color w:val="C00000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على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9238A0">
        <w:rPr>
          <w:rFonts w:ascii="Arial" w:hAnsi="Arial" w:cs="Arial" w:hint="cs"/>
          <w:sz w:val="36"/>
          <w:szCs w:val="36"/>
          <w:rtl/>
        </w:rPr>
        <w:t>مفرده</w:t>
      </w:r>
      <w:r w:rsidR="00581093" w:rsidRPr="009238A0">
        <w:rPr>
          <w:rFonts w:cstheme="minorHAnsi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إذا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كان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منصوبا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sz w:val="36"/>
          <w:szCs w:val="36"/>
          <w:rtl/>
        </w:rPr>
        <w:t>أو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581093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مجرورا</w:t>
      </w:r>
      <w:r w:rsidR="00581093" w:rsidRPr="00FE1F7E">
        <w:rPr>
          <w:rFonts w:cstheme="minorHAnsi"/>
          <w:b/>
          <w:bCs/>
          <w:color w:val="C00000"/>
          <w:sz w:val="36"/>
          <w:szCs w:val="36"/>
          <w:rtl/>
        </w:rPr>
        <w:t>.</w:t>
      </w:r>
    </w:p>
    <w:p w:rsidR="00581093" w:rsidRPr="009238A0" w:rsidRDefault="00581093" w:rsidP="00F27856">
      <w:pPr>
        <w:bidi/>
        <w:jc w:val="center"/>
        <w:rPr>
          <w:rFonts w:cstheme="minorHAnsi"/>
          <w:b/>
          <w:bCs/>
          <w:sz w:val="36"/>
          <w:szCs w:val="36"/>
          <w:rtl/>
        </w:rPr>
      </w:pP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b/>
          <w:bCs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رأيت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قطارًا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سريعًا</w:t>
      </w:r>
      <w:r w:rsidRPr="009238A0">
        <w:rPr>
          <w:rFonts w:cstheme="minorHAnsi"/>
          <w:sz w:val="36"/>
          <w:szCs w:val="36"/>
          <w:rtl/>
        </w:rPr>
        <w:t xml:space="preserve"> ----- 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رأيت</w:t>
      </w:r>
      <w:proofErr w:type="gram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القطارَ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يْنِ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السريعَ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يْنِ</w:t>
      </w:r>
      <w:r w:rsidRPr="009238A0">
        <w:rPr>
          <w:rFonts w:cstheme="minorHAnsi"/>
          <w:b/>
          <w:bCs/>
          <w:sz w:val="36"/>
          <w:szCs w:val="36"/>
          <w:rtl/>
        </w:rPr>
        <w:t>.</w:t>
      </w:r>
    </w:p>
    <w:p w:rsidR="00581093" w:rsidRPr="009238A0" w:rsidRDefault="00581093" w:rsidP="00F27856">
      <w:pPr>
        <w:bidi/>
        <w:jc w:val="center"/>
        <w:rPr>
          <w:rFonts w:cstheme="minorHAnsi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أعجبت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بالقطارِ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السريعِ</w:t>
      </w:r>
      <w:r w:rsidRPr="009238A0">
        <w:rPr>
          <w:rFonts w:cstheme="minorHAnsi"/>
          <w:sz w:val="36"/>
          <w:szCs w:val="36"/>
          <w:rtl/>
        </w:rPr>
        <w:t xml:space="preserve"> ---- 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أعجبت</w:t>
      </w:r>
      <w:proofErr w:type="gramEnd"/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بالقطارَ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يْنِ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السريعَ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يْنِ</w:t>
      </w:r>
      <w:r w:rsidRPr="009238A0">
        <w:rPr>
          <w:rFonts w:cstheme="minorHAnsi"/>
          <w:b/>
          <w:bCs/>
          <w:sz w:val="36"/>
          <w:szCs w:val="36"/>
          <w:rtl/>
        </w:rPr>
        <w:t>.</w:t>
      </w:r>
    </w:p>
    <w:p w:rsidR="00223D63" w:rsidRPr="00FE1F7E" w:rsidRDefault="00223D63" w:rsidP="00F27856">
      <w:pPr>
        <w:bidi/>
        <w:rPr>
          <w:rFonts w:cstheme="minorHAnsi"/>
          <w:b/>
          <w:bCs/>
          <w:color w:val="00B050"/>
          <w:sz w:val="36"/>
          <w:szCs w:val="36"/>
          <w:u w:val="single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الألف</w:t>
      </w:r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اللينة</w:t>
      </w:r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في</w:t>
      </w:r>
      <w:r w:rsidRPr="00FE1F7E">
        <w:rPr>
          <w:rFonts w:cstheme="minorHAnsi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single"/>
          <w:rtl/>
        </w:rPr>
        <w:t>الاسماء</w:t>
      </w:r>
    </w:p>
    <w:p w:rsidR="00223D63" w:rsidRPr="009238A0" w:rsidRDefault="00223D63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الألف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اللينة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مقصورة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(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ى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>)</w:t>
      </w:r>
      <w:r w:rsidRPr="00FE1F7E">
        <w:rPr>
          <w:rFonts w:cstheme="minorHAnsi"/>
          <w:color w:val="C0504D" w:themeColor="accent2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الاسماء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الثلاثية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إذا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كان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أصل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ألفها</w:t>
      </w:r>
      <w:r w:rsidRPr="009238A0">
        <w:rPr>
          <w:rFonts w:cstheme="minorHAnsi"/>
          <w:sz w:val="36"/>
          <w:szCs w:val="36"/>
          <w:rtl/>
        </w:rPr>
        <w:t xml:space="preserve"> 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ياءً</w:t>
      </w:r>
      <w:r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ascii="Arial" w:hAnsi="Arial" w:cs="Arial" w:hint="cs"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أذى</w:t>
      </w:r>
      <w:proofErr w:type="spellEnd"/>
      <w:r w:rsidRPr="009238A0">
        <w:rPr>
          <w:rFonts w:cstheme="minorHAnsi"/>
          <w:sz w:val="36"/>
          <w:szCs w:val="36"/>
          <w:rtl/>
        </w:rPr>
        <w:t>(</w:t>
      </w:r>
      <w:r w:rsidRPr="009238A0">
        <w:rPr>
          <w:rFonts w:ascii="Arial" w:hAnsi="Arial" w:cs="Arial" w:hint="cs"/>
          <w:sz w:val="36"/>
          <w:szCs w:val="36"/>
          <w:rtl/>
        </w:rPr>
        <w:t>أصلها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يؤذي</w:t>
      </w:r>
      <w:r w:rsidRPr="009238A0">
        <w:rPr>
          <w:rFonts w:cstheme="minorHAnsi"/>
          <w:sz w:val="36"/>
          <w:szCs w:val="36"/>
          <w:rtl/>
        </w:rPr>
        <w:t>).</w:t>
      </w:r>
    </w:p>
    <w:p w:rsidR="00223D63" w:rsidRPr="009238A0" w:rsidRDefault="00223D63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الألف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اللينة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مقصورة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(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ى</w:t>
      </w:r>
      <w:r w:rsidRPr="009238A0">
        <w:rPr>
          <w:rFonts w:cstheme="minorHAnsi"/>
          <w:b/>
          <w:bCs/>
          <w:sz w:val="36"/>
          <w:szCs w:val="36"/>
          <w:rtl/>
        </w:rPr>
        <w:t>)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الاسماء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التي</w:t>
      </w:r>
      <w:r w:rsidR="00140265"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فيها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أكثر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من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ثلاثة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حروف</w:t>
      </w:r>
      <w:r w:rsidRPr="009238A0">
        <w:rPr>
          <w:rFonts w:ascii="Arial" w:hAnsi="Arial" w:cs="Arial" w:hint="cs"/>
          <w:sz w:val="36"/>
          <w:szCs w:val="36"/>
          <w:rtl/>
        </w:rPr>
        <w:t>،والتي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ألفها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غير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مسبوقة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بياء</w:t>
      </w:r>
      <w:r w:rsidR="00F27856"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مأوى،مصطفى</w:t>
      </w:r>
      <w:proofErr w:type="spellEnd"/>
      <w:r w:rsidRPr="009238A0">
        <w:rPr>
          <w:rFonts w:cstheme="minorHAnsi"/>
          <w:sz w:val="36"/>
          <w:szCs w:val="36"/>
          <w:rtl/>
        </w:rPr>
        <w:t>.</w:t>
      </w:r>
    </w:p>
    <w:p w:rsidR="00A2723C" w:rsidRPr="009238A0" w:rsidRDefault="00A2723C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لألف</w:t>
      </w:r>
      <w:proofErr w:type="gram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اللينة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ممدودة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(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ـا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)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الاسماء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الثلاثية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إذا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كان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أصل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ألفها</w:t>
      </w:r>
      <w:r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sz w:val="36"/>
          <w:szCs w:val="36"/>
          <w:rtl/>
        </w:rPr>
        <w:t>واوا</w:t>
      </w:r>
      <w:r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="00F27856" w:rsidRPr="009238A0">
        <w:rPr>
          <w:rFonts w:ascii="Arial" w:hAnsi="Arial" w:cs="Arial" w:hint="cs"/>
          <w:sz w:val="36"/>
          <w:szCs w:val="36"/>
          <w:rtl/>
        </w:rPr>
        <w:t>عصا</w:t>
      </w:r>
      <w:r w:rsidRPr="009238A0">
        <w:rPr>
          <w:rFonts w:ascii="Arial" w:hAnsi="Arial" w:cs="Arial" w:hint="cs"/>
          <w:sz w:val="36"/>
          <w:szCs w:val="36"/>
          <w:rtl/>
        </w:rPr>
        <w:t>،قفا</w:t>
      </w:r>
      <w:proofErr w:type="spellEnd"/>
      <w:r w:rsidRPr="009238A0">
        <w:rPr>
          <w:rFonts w:cstheme="minorHAnsi"/>
          <w:sz w:val="36"/>
          <w:szCs w:val="36"/>
          <w:rtl/>
        </w:rPr>
        <w:t>.</w:t>
      </w:r>
    </w:p>
    <w:p w:rsidR="00A2723C" w:rsidRPr="009238A0" w:rsidRDefault="00A2723C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الأ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لف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الل</w:t>
      </w:r>
      <w:proofErr w:type="gramEnd"/>
      <w:r w:rsidRPr="009238A0">
        <w:rPr>
          <w:rFonts w:ascii="Arial" w:hAnsi="Arial" w:cs="Arial" w:hint="cs"/>
          <w:sz w:val="36"/>
          <w:szCs w:val="36"/>
          <w:rtl/>
        </w:rPr>
        <w:t>ينة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ممدودة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(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ـا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)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الاسماء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التي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فيها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أكثر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ثلاثة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حروف</w:t>
      </w:r>
      <w:r w:rsidRPr="009238A0">
        <w:rPr>
          <w:rFonts w:ascii="Arial" w:hAnsi="Arial" w:cs="Arial" w:hint="cs"/>
          <w:sz w:val="36"/>
          <w:szCs w:val="36"/>
          <w:rtl/>
        </w:rPr>
        <w:t>،والتي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ألفها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مسبوقة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بياء</w:t>
      </w:r>
      <w:r w:rsidR="00F27856"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هدايا،خبايا</w:t>
      </w:r>
      <w:proofErr w:type="spellEnd"/>
      <w:r w:rsidRPr="009238A0">
        <w:rPr>
          <w:rFonts w:cstheme="minorHAnsi"/>
          <w:sz w:val="36"/>
          <w:szCs w:val="36"/>
          <w:rtl/>
        </w:rPr>
        <w:t>.</w:t>
      </w:r>
    </w:p>
    <w:p w:rsidR="00D814FF" w:rsidRPr="009238A0" w:rsidRDefault="00A2723C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cstheme="minorHAnsi"/>
          <w:sz w:val="36"/>
          <w:szCs w:val="36"/>
          <w:rtl/>
        </w:rPr>
        <w:t>*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الألف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اللينة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ممدودة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(</w:t>
      </w:r>
      <w:r w:rsidRPr="00FE1F7E">
        <w:rPr>
          <w:rFonts w:ascii="Arial" w:hAnsi="Arial" w:cs="Arial" w:hint="cs"/>
          <w:b/>
          <w:bCs/>
          <w:color w:val="0070C0"/>
          <w:sz w:val="36"/>
          <w:szCs w:val="36"/>
          <w:rtl/>
        </w:rPr>
        <w:t>ـا</w:t>
      </w:r>
      <w:r w:rsidRPr="00FE1F7E">
        <w:rPr>
          <w:rFonts w:cstheme="minorHAnsi"/>
          <w:b/>
          <w:bCs/>
          <w:color w:val="0070C0"/>
          <w:sz w:val="36"/>
          <w:szCs w:val="36"/>
          <w:rtl/>
        </w:rPr>
        <w:t>)</w:t>
      </w:r>
      <w:r w:rsidRPr="00FE1F7E">
        <w:rPr>
          <w:rFonts w:cstheme="minorHAnsi"/>
          <w:color w:val="0070C0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b/>
          <w:bCs/>
          <w:sz w:val="36"/>
          <w:szCs w:val="36"/>
          <w:rtl/>
        </w:rPr>
        <w:t>الاسماء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ال</w:t>
      </w:r>
      <w:r w:rsidR="00D814FF" w:rsidRPr="009238A0">
        <w:rPr>
          <w:rFonts w:ascii="Arial" w:hAnsi="Arial" w:cs="Arial" w:hint="cs"/>
          <w:b/>
          <w:bCs/>
          <w:sz w:val="36"/>
          <w:szCs w:val="36"/>
          <w:rtl/>
        </w:rPr>
        <w:t>أجنبية</w:t>
      </w:r>
      <w:r w:rsidR="00D814FF" w:rsidRPr="009238A0">
        <w:rPr>
          <w:rFonts w:cstheme="minorHAnsi"/>
          <w:sz w:val="36"/>
          <w:szCs w:val="36"/>
          <w:rtl/>
        </w:rPr>
        <w:t>.</w:t>
      </w:r>
      <w:r w:rsidR="00D814FF"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="00D814FF" w:rsidRPr="009238A0">
        <w:rPr>
          <w:rFonts w:cstheme="minorHAnsi"/>
          <w:sz w:val="36"/>
          <w:szCs w:val="36"/>
          <w:rtl/>
        </w:rPr>
        <w:t>:</w:t>
      </w:r>
      <w:r w:rsidR="00BE343C" w:rsidRPr="009238A0">
        <w:rPr>
          <w:rFonts w:ascii="Arial" w:hAnsi="Arial" w:cs="Arial" w:hint="cs"/>
          <w:sz w:val="36"/>
          <w:szCs w:val="36"/>
          <w:rtl/>
        </w:rPr>
        <w:t>فرنسا،اسبانيا</w:t>
      </w:r>
      <w:proofErr w:type="spellEnd"/>
    </w:p>
    <w:p w:rsidR="00581093" w:rsidRPr="009238A0" w:rsidRDefault="00D814FF" w:rsidP="00F27856">
      <w:pPr>
        <w:bidi/>
        <w:rPr>
          <w:rFonts w:cstheme="minorHAnsi"/>
          <w:b/>
          <w:bCs/>
          <w:sz w:val="36"/>
          <w:szCs w:val="36"/>
          <w:u w:val="thick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lastRenderedPageBreak/>
        <w:t>التنوين</w:t>
      </w:r>
      <w:r w:rsidR="00F27856"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>:</w:t>
      </w:r>
      <w:r w:rsidRPr="00FE1F7E">
        <w:rPr>
          <w:rFonts w:cstheme="minorHAnsi"/>
          <w:color w:val="00B050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هي</w:t>
      </w:r>
      <w:r w:rsidRPr="009238A0">
        <w:rPr>
          <w:rFonts w:cstheme="minorHAnsi"/>
          <w:sz w:val="36"/>
          <w:szCs w:val="36"/>
          <w:rtl/>
        </w:rPr>
        <w:t xml:space="preserve"> </w:t>
      </w:r>
      <w:hyperlink r:id="rId6" w:tooltip="ن" w:history="1">
        <w:r w:rsidRPr="009238A0">
          <w:rPr>
            <w:rStyle w:val="Lienhypertexte"/>
            <w:rFonts w:ascii="Arial" w:hAnsi="Arial" w:cs="Arial" w:hint="cs"/>
            <w:color w:val="auto"/>
            <w:sz w:val="36"/>
            <w:szCs w:val="36"/>
            <w:u w:val="none"/>
            <w:rtl/>
          </w:rPr>
          <w:t>النون</w:t>
        </w:r>
      </w:hyperlink>
      <w:r w:rsidRPr="009238A0">
        <w:rPr>
          <w:rFonts w:cstheme="minorHAnsi"/>
          <w:sz w:val="36"/>
          <w:szCs w:val="36"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الزائدة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آخر</w:t>
      </w:r>
      <w:r w:rsidRPr="009238A0">
        <w:rPr>
          <w:rFonts w:cstheme="minorHAnsi"/>
          <w:sz w:val="36"/>
          <w:szCs w:val="36"/>
          <w:rtl/>
        </w:rPr>
        <w:t xml:space="preserve"> </w:t>
      </w:r>
      <w:hyperlink r:id="rId7" w:tooltip="اسم" w:history="1">
        <w:r w:rsidRPr="009238A0">
          <w:rPr>
            <w:rStyle w:val="Lienhypertexte"/>
            <w:rFonts w:ascii="Arial" w:hAnsi="Arial" w:cs="Arial" w:hint="cs"/>
            <w:color w:val="auto"/>
            <w:sz w:val="36"/>
            <w:szCs w:val="36"/>
            <w:u w:val="none"/>
            <w:rtl/>
          </w:rPr>
          <w:t>الاسم</w:t>
        </w:r>
      </w:hyperlink>
      <w:r w:rsidRPr="009238A0">
        <w:rPr>
          <w:rFonts w:cstheme="minorHAnsi"/>
          <w:sz w:val="36"/>
          <w:szCs w:val="36"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لفظًا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لا</w:t>
      </w:r>
      <w:r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581093" w:rsidRPr="009238A0">
        <w:rPr>
          <w:rFonts w:ascii="Arial" w:hAnsi="Arial" w:cs="Arial" w:hint="cs"/>
          <w:sz w:val="36"/>
          <w:szCs w:val="36"/>
          <w:rtl/>
        </w:rPr>
        <w:t>كتابة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،</w:t>
      </w:r>
      <w:proofErr w:type="gramEnd"/>
      <w:r w:rsidRPr="009238A0">
        <w:rPr>
          <w:rFonts w:cstheme="minorHAnsi"/>
          <w:sz w:val="36"/>
          <w:szCs w:val="36"/>
        </w:rPr>
        <w:fldChar w:fldCharType="begin"/>
      </w:r>
      <w:r w:rsidRPr="009238A0">
        <w:rPr>
          <w:rFonts w:cstheme="minorHAnsi"/>
          <w:sz w:val="36"/>
          <w:szCs w:val="36"/>
        </w:rPr>
        <w:instrText xml:space="preserve"> HYPERLINK "https://ar.wikipedia.org/wiki/%D9%86" \o "</w:instrText>
      </w:r>
      <w:r w:rsidRPr="009238A0">
        <w:rPr>
          <w:rFonts w:ascii="Arial" w:hAnsi="Arial" w:cs="Arial" w:hint="cs"/>
          <w:sz w:val="36"/>
          <w:szCs w:val="36"/>
          <w:rtl/>
        </w:rPr>
        <w:instrText>ن</w:instrText>
      </w:r>
      <w:r w:rsidRPr="009238A0">
        <w:rPr>
          <w:rFonts w:cstheme="minorHAnsi"/>
          <w:sz w:val="36"/>
          <w:szCs w:val="36"/>
        </w:rPr>
        <w:instrText xml:space="preserve">" </w:instrText>
      </w:r>
      <w:r w:rsidRPr="009238A0">
        <w:rPr>
          <w:rFonts w:cstheme="minorHAnsi"/>
          <w:sz w:val="36"/>
          <w:szCs w:val="36"/>
        </w:rPr>
        <w:fldChar w:fldCharType="separate"/>
      </w:r>
      <w:r w:rsidRPr="009238A0">
        <w:rPr>
          <w:rStyle w:val="Lienhypertexte"/>
          <w:rFonts w:ascii="Arial" w:hAnsi="Arial" w:cs="Arial" w:hint="cs"/>
          <w:color w:val="auto"/>
          <w:sz w:val="36"/>
          <w:szCs w:val="36"/>
          <w:u w:val="none"/>
          <w:rtl/>
        </w:rPr>
        <w:t>فالنون</w:t>
      </w:r>
      <w:proofErr w:type="spellEnd"/>
      <w:r w:rsidRPr="009238A0">
        <w:rPr>
          <w:rFonts w:cstheme="minorHAnsi"/>
          <w:sz w:val="36"/>
          <w:szCs w:val="36"/>
        </w:rPr>
        <w:fldChar w:fldCharType="end"/>
      </w:r>
      <w:r w:rsidRPr="009238A0">
        <w:rPr>
          <w:rFonts w:cstheme="minorHAnsi"/>
          <w:sz w:val="36"/>
          <w:szCs w:val="36"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تُلفظ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ولكنها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لا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تكتب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وإنما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يُشار</w:t>
      </w:r>
      <w:r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sz w:val="36"/>
          <w:szCs w:val="36"/>
          <w:rtl/>
        </w:rPr>
        <w:t>إليها،وذلك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عن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طريق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مضاعفة</w:t>
      </w:r>
      <w:r w:rsidRPr="009238A0">
        <w:rPr>
          <w:rFonts w:cstheme="minorHAnsi"/>
          <w:sz w:val="36"/>
          <w:szCs w:val="36"/>
          <w:rtl/>
        </w:rPr>
        <w:t xml:space="preserve"> </w:t>
      </w:r>
      <w:hyperlink r:id="rId8" w:tooltip="حركة (تشكيل)" w:history="1">
        <w:r w:rsidRPr="009238A0">
          <w:rPr>
            <w:rStyle w:val="Lienhypertexte"/>
            <w:rFonts w:ascii="Arial" w:hAnsi="Arial" w:cs="Arial" w:hint="cs"/>
            <w:color w:val="auto"/>
            <w:sz w:val="36"/>
            <w:szCs w:val="36"/>
            <w:u w:val="none"/>
            <w:rtl/>
          </w:rPr>
          <w:t>حركة</w:t>
        </w:r>
      </w:hyperlink>
      <w:r w:rsidRPr="009238A0">
        <w:rPr>
          <w:rFonts w:cstheme="minorHAnsi"/>
          <w:sz w:val="36"/>
          <w:szCs w:val="36"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نهاية</w:t>
      </w:r>
      <w:r w:rsidRPr="009238A0">
        <w:rPr>
          <w:rFonts w:cstheme="minorHAnsi"/>
          <w:sz w:val="36"/>
          <w:szCs w:val="36"/>
          <w:rtl/>
        </w:rPr>
        <w:t xml:space="preserve"> </w:t>
      </w:r>
      <w:hyperlink r:id="rId9" w:tooltip="اسم" w:history="1">
        <w:r w:rsidRPr="009238A0">
          <w:rPr>
            <w:rStyle w:val="Lienhypertexte"/>
            <w:rFonts w:ascii="Arial" w:hAnsi="Arial" w:cs="Arial" w:hint="cs"/>
            <w:color w:val="auto"/>
            <w:sz w:val="36"/>
            <w:szCs w:val="36"/>
            <w:u w:val="none"/>
            <w:rtl/>
          </w:rPr>
          <w:t>الاسم</w:t>
        </w:r>
      </w:hyperlink>
      <w:r w:rsidR="00581093"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cstheme="minorHAnsi"/>
          <w:sz w:val="36"/>
          <w:szCs w:val="36"/>
        </w:rPr>
        <w:t xml:space="preserve"> </w:t>
      </w:r>
    </w:p>
    <w:p w:rsidR="00CE724A" w:rsidRPr="009238A0" w:rsidRDefault="00581093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للتنوين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="00D814FF" w:rsidRPr="009238A0">
        <w:rPr>
          <w:rFonts w:ascii="Arial" w:hAnsi="Arial" w:cs="Arial" w:hint="cs"/>
          <w:sz w:val="36"/>
          <w:szCs w:val="36"/>
          <w:rtl/>
        </w:rPr>
        <w:t>ثلاثة</w:t>
      </w:r>
      <w:r w:rsidR="00D814FF"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="00D814FF" w:rsidRPr="009238A0">
        <w:rPr>
          <w:rFonts w:ascii="Arial" w:hAnsi="Arial" w:cs="Arial" w:hint="cs"/>
          <w:sz w:val="36"/>
          <w:szCs w:val="36"/>
          <w:rtl/>
        </w:rPr>
        <w:t>أشكال</w:t>
      </w:r>
      <w:r w:rsidRPr="009238A0">
        <w:rPr>
          <w:rFonts w:cstheme="minorHAnsi"/>
          <w:sz w:val="36"/>
          <w:szCs w:val="36"/>
          <w:rtl/>
        </w:rPr>
        <w:t>:</w:t>
      </w:r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تنوين</w:t>
      </w:r>
      <w:proofErr w:type="spellEnd"/>
      <w:r w:rsidR="00D814FF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proofErr w:type="spellStart"/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فتح</w:t>
      </w:r>
      <w:proofErr w:type="gramStart"/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،تنوين</w:t>
      </w:r>
      <w:proofErr w:type="spellEnd"/>
      <w:proofErr w:type="gramEnd"/>
      <w:r w:rsidR="00D814FF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proofErr w:type="spellStart"/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ضم،</w:t>
      </w:r>
      <w:r w:rsidR="00F27856" w:rsidRPr="00FE1F7E">
        <w:rPr>
          <w:rFonts w:ascii="Arial" w:hAnsi="Arial" w:cs="Arial" w:hint="cs"/>
          <w:sz w:val="36"/>
          <w:szCs w:val="36"/>
          <w:rtl/>
        </w:rPr>
        <w:t>وَ</w:t>
      </w:r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تنوين</w:t>
      </w:r>
      <w:proofErr w:type="spellEnd"/>
      <w:r w:rsidR="00D814FF" w:rsidRPr="00FE1F7E">
        <w:rPr>
          <w:rFonts w:cstheme="minorHAnsi"/>
          <w:b/>
          <w:bCs/>
          <w:color w:val="C00000"/>
          <w:sz w:val="36"/>
          <w:szCs w:val="36"/>
          <w:rtl/>
        </w:rPr>
        <w:t xml:space="preserve"> </w:t>
      </w:r>
      <w:r w:rsidR="00D814FF"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كسر</w:t>
      </w:r>
      <w:r w:rsidR="00D814FF" w:rsidRPr="009238A0">
        <w:rPr>
          <w:rFonts w:cstheme="minorHAnsi"/>
          <w:sz w:val="36"/>
          <w:szCs w:val="36"/>
        </w:rPr>
        <w:t>.</w:t>
      </w:r>
    </w:p>
    <w:p w:rsidR="00F27856" w:rsidRPr="00FE1F7E" w:rsidRDefault="00D814FF" w:rsidP="00F27856">
      <w:pPr>
        <w:bidi/>
        <w:rPr>
          <w:rFonts w:cstheme="minorHAnsi"/>
          <w:b/>
          <w:bCs/>
          <w:color w:val="00B050"/>
          <w:sz w:val="36"/>
          <w:szCs w:val="36"/>
          <w:u w:val="thick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المصدر</w:t>
      </w:r>
      <w:r w:rsidR="00F27856"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>:</w:t>
      </w:r>
    </w:p>
    <w:p w:rsidR="00D814FF" w:rsidRPr="009238A0" w:rsidRDefault="00D814FF" w:rsidP="00F27856">
      <w:pPr>
        <w:bidi/>
        <w:rPr>
          <w:rFonts w:cstheme="minorHAnsi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هو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الذي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يشتق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منه</w:t>
      </w:r>
      <w:r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sz w:val="36"/>
          <w:szCs w:val="36"/>
          <w:rtl/>
        </w:rPr>
        <w:t>الفعل</w:t>
      </w:r>
      <w:r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ascii="Arial" w:hAnsi="Arial" w:cs="Arial" w:hint="cs"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="006D5F4F" w:rsidRPr="009238A0">
        <w:rPr>
          <w:rFonts w:ascii="Arial" w:hAnsi="Arial" w:cs="Arial" w:hint="cs"/>
          <w:sz w:val="36"/>
          <w:szCs w:val="36"/>
          <w:rtl/>
        </w:rPr>
        <w:t>الفعل</w:t>
      </w:r>
      <w:proofErr w:type="spellEnd"/>
      <w:r w:rsidR="006D5F4F" w:rsidRPr="009238A0">
        <w:rPr>
          <w:rFonts w:cstheme="minorHAnsi"/>
          <w:sz w:val="36"/>
          <w:szCs w:val="36"/>
          <w:rtl/>
        </w:rPr>
        <w:t>(</w:t>
      </w:r>
      <w:r w:rsidRPr="009238A0">
        <w:rPr>
          <w:rFonts w:ascii="Arial" w:hAnsi="Arial" w:cs="Arial" w:hint="cs"/>
          <w:sz w:val="36"/>
          <w:szCs w:val="36"/>
          <w:rtl/>
        </w:rPr>
        <w:t>قرأ</w:t>
      </w:r>
      <w:r w:rsidR="006D5F4F" w:rsidRPr="009238A0">
        <w:rPr>
          <w:rFonts w:cstheme="minorHAnsi"/>
          <w:sz w:val="36"/>
          <w:szCs w:val="36"/>
          <w:rtl/>
        </w:rPr>
        <w:t>)</w:t>
      </w:r>
      <w:r w:rsidRPr="009238A0">
        <w:rPr>
          <w:rFonts w:cstheme="minorHAnsi"/>
          <w:sz w:val="36"/>
          <w:szCs w:val="36"/>
          <w:rtl/>
        </w:rPr>
        <w:t>-</w:t>
      </w:r>
      <w:r w:rsidR="006D5F4F" w:rsidRPr="009238A0">
        <w:rPr>
          <w:rFonts w:cstheme="minorHAnsi"/>
          <w:sz w:val="36"/>
          <w:szCs w:val="36"/>
          <w:rtl/>
        </w:rPr>
        <w:t>--</w:t>
      </w:r>
      <w:r w:rsidR="006D5F4F" w:rsidRPr="009238A0">
        <w:rPr>
          <w:rFonts w:ascii="Arial" w:hAnsi="Arial" w:cs="Arial" w:hint="cs"/>
          <w:sz w:val="36"/>
          <w:szCs w:val="36"/>
          <w:rtl/>
        </w:rPr>
        <w:t>المصدر</w:t>
      </w:r>
      <w:r w:rsidR="006D5F4F" w:rsidRPr="00FE1F7E">
        <w:rPr>
          <w:rFonts w:cstheme="minorHAnsi"/>
          <w:color w:val="C00000"/>
          <w:sz w:val="36"/>
          <w:szCs w:val="36"/>
          <w:rtl/>
        </w:rPr>
        <w:t>(</w:t>
      </w:r>
      <w:r w:rsidRPr="00FE1F7E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قراءة</w:t>
      </w:r>
      <w:r w:rsidR="006D5F4F" w:rsidRPr="009238A0">
        <w:rPr>
          <w:rFonts w:cstheme="minorHAnsi"/>
          <w:b/>
          <w:bCs/>
          <w:sz w:val="36"/>
          <w:szCs w:val="36"/>
          <w:rtl/>
        </w:rPr>
        <w:t>)</w:t>
      </w:r>
      <w:r w:rsidR="006D5F4F" w:rsidRPr="009238A0">
        <w:rPr>
          <w:rFonts w:cstheme="minorHAnsi"/>
          <w:sz w:val="36"/>
          <w:szCs w:val="36"/>
          <w:rtl/>
        </w:rPr>
        <w:t>.</w:t>
      </w:r>
    </w:p>
    <w:p w:rsidR="00581093" w:rsidRPr="009238A0" w:rsidRDefault="00581093" w:rsidP="00F27856">
      <w:pPr>
        <w:bidi/>
        <w:rPr>
          <w:rFonts w:cstheme="minorHAnsi"/>
          <w:b/>
          <w:bCs/>
          <w:sz w:val="36"/>
          <w:szCs w:val="36"/>
          <w:rtl/>
        </w:rPr>
      </w:pPr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الألف</w:t>
      </w:r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proofErr w:type="gramStart"/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اللينة</w:t>
      </w:r>
      <w:proofErr w:type="gramEnd"/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في</w:t>
      </w:r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الحروف</w:t>
      </w:r>
      <w:r w:rsidRPr="00FE1F7E">
        <w:rPr>
          <w:rStyle w:val="lev"/>
          <w:rFonts w:cstheme="minorHAnsi"/>
          <w:color w:val="00B050"/>
          <w:sz w:val="36"/>
          <w:szCs w:val="36"/>
          <w:u w:val="thick"/>
        </w:rPr>
        <w:t>:</w:t>
      </w:r>
      <w:r w:rsidRPr="009238A0">
        <w:rPr>
          <w:rFonts w:cstheme="minorHAnsi"/>
          <w:b/>
          <w:bCs/>
          <w:sz w:val="36"/>
          <w:szCs w:val="36"/>
        </w:rPr>
        <w:br/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تكتب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الألف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اللينة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في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أواخر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جميع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الحروف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2060"/>
          <w:sz w:val="36"/>
          <w:szCs w:val="36"/>
          <w:rtl/>
        </w:rPr>
        <w:t>ممدودة</w:t>
      </w:r>
      <w:r w:rsidRPr="00FE1F7E">
        <w:rPr>
          <w:rFonts w:cstheme="minorHAnsi"/>
          <w:b/>
          <w:bCs/>
          <w:color w:val="002060"/>
          <w:sz w:val="36"/>
          <w:szCs w:val="36"/>
          <w:rtl/>
        </w:rPr>
        <w:t xml:space="preserve"> (</w:t>
      </w:r>
      <w:r w:rsidRPr="00FE1F7E">
        <w:rPr>
          <w:rFonts w:ascii="Arial" w:hAnsi="Arial" w:cs="Arial" w:hint="cs"/>
          <w:b/>
          <w:bCs/>
          <w:color w:val="002060"/>
          <w:sz w:val="36"/>
          <w:szCs w:val="36"/>
          <w:rtl/>
        </w:rPr>
        <w:t>ـا</w:t>
      </w:r>
      <w:r w:rsidRPr="00FE1F7E">
        <w:rPr>
          <w:rFonts w:cstheme="minorHAnsi"/>
          <w:b/>
          <w:bCs/>
          <w:color w:val="002060"/>
          <w:sz w:val="36"/>
          <w:szCs w:val="36"/>
          <w:rtl/>
        </w:rPr>
        <w:t>).</w:t>
      </w:r>
      <w:proofErr w:type="spellStart"/>
      <w:r w:rsidRPr="009238A0">
        <w:rPr>
          <w:rFonts w:ascii="Arial" w:hAnsi="Arial" w:cs="Arial" w:hint="cs"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="00DC6673" w:rsidRPr="009238A0">
        <w:rPr>
          <w:rFonts w:ascii="Arial" w:hAnsi="Arial" w:cs="Arial" w:hint="cs"/>
          <w:sz w:val="36"/>
          <w:szCs w:val="36"/>
          <w:rtl/>
        </w:rPr>
        <w:t>لا</w:t>
      </w:r>
      <w:proofErr w:type="gramStart"/>
      <w:r w:rsidR="00DC6673" w:rsidRPr="009238A0">
        <w:rPr>
          <w:rFonts w:ascii="Arial" w:hAnsi="Arial" w:cs="Arial" w:hint="cs"/>
          <w:sz w:val="36"/>
          <w:szCs w:val="36"/>
          <w:rtl/>
        </w:rPr>
        <w:t>،يا</w:t>
      </w:r>
      <w:proofErr w:type="gramEnd"/>
      <w:r w:rsidR="00DC6673" w:rsidRPr="009238A0">
        <w:rPr>
          <w:rFonts w:ascii="Arial" w:hAnsi="Arial" w:cs="Arial" w:hint="cs"/>
          <w:sz w:val="36"/>
          <w:szCs w:val="36"/>
          <w:rtl/>
        </w:rPr>
        <w:t>،إذا</w:t>
      </w:r>
      <w:proofErr w:type="spellEnd"/>
      <w:r w:rsidR="00DC6673" w:rsidRPr="009238A0">
        <w:rPr>
          <w:rFonts w:cstheme="minorHAnsi"/>
          <w:sz w:val="36"/>
          <w:szCs w:val="36"/>
          <w:rtl/>
        </w:rPr>
        <w:t>.</w:t>
      </w:r>
      <w:r w:rsidRPr="009238A0">
        <w:rPr>
          <w:rFonts w:cstheme="minorHAnsi"/>
          <w:b/>
          <w:bCs/>
          <w:sz w:val="36"/>
          <w:szCs w:val="36"/>
          <w:rtl/>
        </w:rPr>
        <w:t xml:space="preserve"> </w:t>
      </w:r>
    </w:p>
    <w:p w:rsidR="0000314D" w:rsidRPr="009238A0" w:rsidRDefault="00581093" w:rsidP="00F27856">
      <w:pPr>
        <w:bidi/>
        <w:rPr>
          <w:rStyle w:val="lev"/>
          <w:rFonts w:cstheme="minorHAnsi"/>
          <w:b w:val="0"/>
          <w:bCs w:val="0"/>
          <w:sz w:val="36"/>
          <w:szCs w:val="36"/>
          <w:rtl/>
        </w:rPr>
      </w:pP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ما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عدا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في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أربعة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spell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حر</w:t>
      </w:r>
      <w:r w:rsidR="00C3636D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و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ف</w:t>
      </w:r>
      <w:proofErr w:type="gramStart"/>
      <w:r w:rsidR="00C3636D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،تكتب</w:t>
      </w:r>
      <w:proofErr w:type="spellEnd"/>
      <w:proofErr w:type="gramEnd"/>
      <w:r w:rsidR="00C3636D" w:rsidRPr="009238A0">
        <w:rPr>
          <w:rFonts w:cstheme="minorHAnsi"/>
          <w:b/>
          <w:bCs/>
          <w:sz w:val="36"/>
          <w:szCs w:val="36"/>
          <w:rtl/>
        </w:rPr>
        <w:t xml:space="preserve"> </w:t>
      </w:r>
      <w:r w:rsidR="00C3636D" w:rsidRPr="00FE1F7E">
        <w:rPr>
          <w:rFonts w:ascii="Arial" w:hAnsi="Arial" w:cs="Arial" w:hint="cs"/>
          <w:b/>
          <w:bCs/>
          <w:color w:val="F79646" w:themeColor="accent6"/>
          <w:sz w:val="36"/>
          <w:szCs w:val="36"/>
          <w:rtl/>
        </w:rPr>
        <w:t>مقصورة</w:t>
      </w:r>
      <w:r w:rsidR="00C3636D" w:rsidRPr="00FE1F7E">
        <w:rPr>
          <w:rFonts w:cstheme="minorHAnsi"/>
          <w:b/>
          <w:bCs/>
          <w:color w:val="F79646" w:themeColor="accent6"/>
          <w:sz w:val="36"/>
          <w:szCs w:val="36"/>
          <w:rtl/>
        </w:rPr>
        <w:t xml:space="preserve"> (</w:t>
      </w:r>
      <w:r w:rsidR="00C3636D" w:rsidRPr="00FE1F7E">
        <w:rPr>
          <w:rFonts w:ascii="Arial" w:hAnsi="Arial" w:cs="Arial" w:hint="cs"/>
          <w:b/>
          <w:bCs/>
          <w:color w:val="F79646" w:themeColor="accent6"/>
          <w:sz w:val="36"/>
          <w:szCs w:val="36"/>
          <w:rtl/>
        </w:rPr>
        <w:t>ى</w:t>
      </w:r>
      <w:r w:rsidR="00C3636D" w:rsidRPr="00FE1F7E">
        <w:rPr>
          <w:rFonts w:cstheme="minorHAnsi"/>
          <w:b/>
          <w:bCs/>
          <w:color w:val="F79646" w:themeColor="accent6"/>
          <w:sz w:val="36"/>
          <w:szCs w:val="36"/>
          <w:rtl/>
        </w:rPr>
        <w:t>)</w:t>
      </w:r>
      <w:r w:rsidRPr="00FE1F7E">
        <w:rPr>
          <w:rStyle w:val="lev"/>
          <w:rFonts w:ascii="Arial" w:hAnsi="Arial" w:cs="Arial" w:hint="cs"/>
          <w:b w:val="0"/>
          <w:bCs w:val="0"/>
          <w:color w:val="F79646" w:themeColor="accent6"/>
          <w:sz w:val="36"/>
          <w:szCs w:val="36"/>
          <w:rtl/>
        </w:rPr>
        <w:t>،</w:t>
      </w:r>
      <w:proofErr w:type="spell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وهي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: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إلى،على</w:t>
      </w:r>
      <w:proofErr w:type="spellEnd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،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spell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حتّى،بلى</w:t>
      </w:r>
      <w:proofErr w:type="spellEnd"/>
      <w:r w:rsidR="0000314D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</w:p>
    <w:p w:rsidR="0000314D" w:rsidRPr="009238A0" w:rsidRDefault="0000314D" w:rsidP="00F27856">
      <w:pPr>
        <w:bidi/>
        <w:rPr>
          <w:rStyle w:val="lev"/>
          <w:rFonts w:cstheme="minorHAnsi"/>
          <w:b w:val="0"/>
          <w:bCs w:val="0"/>
          <w:sz w:val="36"/>
          <w:szCs w:val="36"/>
          <w:rtl/>
        </w:rPr>
      </w:pPr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حروف</w:t>
      </w:r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proofErr w:type="spellStart"/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العلة</w:t>
      </w:r>
      <w:r w:rsidR="00F27856" w:rsidRPr="00FE1F7E">
        <w:rPr>
          <w:rStyle w:val="lev"/>
          <w:rFonts w:cstheme="minorHAnsi"/>
          <w:b w:val="0"/>
          <w:bCs w:val="0"/>
          <w:color w:val="00B050"/>
          <w:sz w:val="36"/>
          <w:szCs w:val="36"/>
          <w:rtl/>
        </w:rPr>
        <w:t>: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هي</w:t>
      </w:r>
      <w:r w:rsidRPr="009238A0">
        <w:rPr>
          <w:rStyle w:val="lev"/>
          <w:rFonts w:ascii="Arial" w:hAnsi="Arial" w:cs="Arial" w:hint="cs"/>
          <w:sz w:val="36"/>
          <w:szCs w:val="36"/>
          <w:rtl/>
        </w:rPr>
        <w:t>الألف،الواو،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و</w:t>
      </w:r>
      <w:r w:rsidRPr="009238A0">
        <w:rPr>
          <w:rStyle w:val="lev"/>
          <w:rFonts w:ascii="Arial" w:hAnsi="Arial" w:cs="Arial" w:hint="cs"/>
          <w:sz w:val="36"/>
          <w:szCs w:val="36"/>
          <w:rtl/>
        </w:rPr>
        <w:t>الياء</w:t>
      </w:r>
      <w:proofErr w:type="spellEnd"/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</w:p>
    <w:p w:rsidR="0000314D" w:rsidRPr="009238A0" w:rsidRDefault="0000314D" w:rsidP="00F27856">
      <w:pPr>
        <w:bidi/>
        <w:rPr>
          <w:rStyle w:val="lev"/>
          <w:rFonts w:cstheme="minorHAnsi"/>
          <w:b w:val="0"/>
          <w:bCs w:val="0"/>
          <w:sz w:val="36"/>
          <w:szCs w:val="36"/>
          <w:rtl/>
        </w:rPr>
      </w:pPr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الفعل</w:t>
      </w:r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proofErr w:type="spellStart"/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الصحيح</w:t>
      </w:r>
      <w:r w:rsidR="00F27856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: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هو</w:t>
      </w:r>
      <w:proofErr w:type="spellEnd"/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كل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فعل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gram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خلت</w:t>
      </w:r>
      <w:proofErr w:type="gramEnd"/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حروفه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الأصلية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من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حروف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spell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العلة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  <w:r w:rsidRPr="009238A0">
        <w:rPr>
          <w:rStyle w:val="lev"/>
          <w:rFonts w:ascii="Arial" w:hAnsi="Arial" w:cs="Arial" w:hint="cs"/>
          <w:sz w:val="36"/>
          <w:szCs w:val="36"/>
          <w:rtl/>
        </w:rPr>
        <w:t>مثل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: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كتب،جلس،سمع</w:t>
      </w:r>
      <w:proofErr w:type="spellEnd"/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</w:p>
    <w:p w:rsidR="0000314D" w:rsidRPr="009238A0" w:rsidRDefault="0000314D" w:rsidP="00F27856">
      <w:pPr>
        <w:bidi/>
        <w:rPr>
          <w:rStyle w:val="lev"/>
          <w:rFonts w:cstheme="minorHAnsi"/>
          <w:b w:val="0"/>
          <w:bCs w:val="0"/>
          <w:sz w:val="36"/>
          <w:szCs w:val="36"/>
          <w:rtl/>
        </w:rPr>
      </w:pPr>
      <w:proofErr w:type="gramStart"/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الفعل</w:t>
      </w:r>
      <w:proofErr w:type="gramEnd"/>
      <w:r w:rsidRPr="00FE1F7E">
        <w:rPr>
          <w:rStyle w:val="lev"/>
          <w:rFonts w:cstheme="minorHAnsi"/>
          <w:color w:val="00B050"/>
          <w:sz w:val="36"/>
          <w:szCs w:val="36"/>
          <w:u w:val="thick"/>
          <w:rtl/>
        </w:rPr>
        <w:t xml:space="preserve"> </w:t>
      </w:r>
      <w:proofErr w:type="spellStart"/>
      <w:r w:rsidRPr="00FE1F7E">
        <w:rPr>
          <w:rStyle w:val="lev"/>
          <w:rFonts w:ascii="Arial" w:hAnsi="Arial" w:cs="Arial" w:hint="cs"/>
          <w:color w:val="00B050"/>
          <w:sz w:val="36"/>
          <w:szCs w:val="36"/>
          <w:u w:val="thick"/>
          <w:rtl/>
        </w:rPr>
        <w:t>المعتل</w:t>
      </w:r>
      <w:r w:rsidR="00F27856" w:rsidRPr="009238A0">
        <w:rPr>
          <w:rStyle w:val="lev"/>
          <w:rFonts w:cstheme="minorHAnsi"/>
          <w:b w:val="0"/>
          <w:bCs w:val="0"/>
          <w:sz w:val="36"/>
          <w:szCs w:val="36"/>
          <w:u w:val="thick"/>
          <w:rtl/>
        </w:rPr>
        <w:t>: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هو</w:t>
      </w:r>
      <w:proofErr w:type="spellEnd"/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كل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فعل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تشتمل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حروفه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الأصلية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على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حروف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spellStart"/>
      <w:r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العلة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  <w:r w:rsidRPr="009238A0">
        <w:rPr>
          <w:rStyle w:val="lev"/>
          <w:rFonts w:ascii="Arial" w:hAnsi="Arial" w:cs="Arial" w:hint="cs"/>
          <w:sz w:val="36"/>
          <w:szCs w:val="36"/>
          <w:rtl/>
        </w:rPr>
        <w:t>مثل</w:t>
      </w: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:</w:t>
      </w:r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وصل،قال،لقي</w:t>
      </w:r>
      <w:proofErr w:type="spellEnd"/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.</w:t>
      </w:r>
    </w:p>
    <w:p w:rsidR="003B463A" w:rsidRPr="009238A0" w:rsidRDefault="009238A0" w:rsidP="00F27856">
      <w:pPr>
        <w:bidi/>
        <w:rPr>
          <w:rStyle w:val="lev"/>
          <w:rFonts w:cstheme="minorHAnsi"/>
          <w:b w:val="0"/>
          <w:bCs w:val="0"/>
          <w:sz w:val="36"/>
          <w:szCs w:val="36"/>
          <w:rtl/>
        </w:rPr>
      </w:pPr>
      <w:r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*</w:t>
      </w:r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الفعل</w:t>
      </w:r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المعتل</w:t>
      </w:r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proofErr w:type="gramStart"/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ثلاثة</w:t>
      </w:r>
      <w:proofErr w:type="gramEnd"/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أنواع</w:t>
      </w:r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 xml:space="preserve"> </w:t>
      </w:r>
      <w:r w:rsidR="003B463A" w:rsidRPr="009238A0">
        <w:rPr>
          <w:rStyle w:val="lev"/>
          <w:rFonts w:ascii="Arial" w:hAnsi="Arial" w:cs="Arial" w:hint="cs"/>
          <w:b w:val="0"/>
          <w:bCs w:val="0"/>
          <w:sz w:val="36"/>
          <w:szCs w:val="36"/>
          <w:rtl/>
        </w:rPr>
        <w:t>هي</w:t>
      </w:r>
      <w:r w:rsidR="003B463A" w:rsidRPr="009238A0">
        <w:rPr>
          <w:rStyle w:val="lev"/>
          <w:rFonts w:cstheme="minorHAnsi"/>
          <w:b w:val="0"/>
          <w:bCs w:val="0"/>
          <w:sz w:val="36"/>
          <w:szCs w:val="36"/>
          <w:rtl/>
        </w:rPr>
        <w:t>:</w:t>
      </w:r>
    </w:p>
    <w:p w:rsidR="003B463A" w:rsidRPr="009238A0" w:rsidRDefault="005A5F7C" w:rsidP="00F27856">
      <w:pPr>
        <w:bidi/>
        <w:spacing w:line="240" w:lineRule="auto"/>
        <w:jc w:val="center"/>
        <w:rPr>
          <w:rFonts w:eastAsia="Times New Roman" w:cstheme="minorHAnsi"/>
          <w:sz w:val="36"/>
          <w:szCs w:val="36"/>
          <w:lang w:eastAsia="fr-FR"/>
        </w:rPr>
      </w:pPr>
      <w:hyperlink r:id="rId10" w:tooltip="الفعل المثال" w:history="1"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الفعل</w:t>
        </w:r>
        <w:r w:rsidR="003B463A" w:rsidRPr="00FE1F7E">
          <w:rPr>
            <w:rFonts w:eastAsia="Times New Roman" w:cstheme="minorHAnsi"/>
            <w:b/>
            <w:bCs/>
            <w:color w:val="00B050"/>
            <w:sz w:val="36"/>
            <w:szCs w:val="36"/>
            <w:rtl/>
            <w:lang w:eastAsia="fr-FR"/>
          </w:rPr>
          <w:t xml:space="preserve"> </w:t>
        </w:r>
        <w:proofErr w:type="spellStart"/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المثال</w:t>
        </w:r>
      </w:hyperlink>
      <w:r w:rsidR="00F27856" w:rsidRPr="00FE1F7E">
        <w:rPr>
          <w:rFonts w:eastAsia="Times New Roman" w:cstheme="minorHAnsi"/>
          <w:color w:val="00B050"/>
          <w:sz w:val="36"/>
          <w:szCs w:val="36"/>
          <w:rtl/>
          <w:lang w:eastAsia="fr-FR"/>
        </w:rPr>
        <w:t>: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هو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الفعل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الذي</w:t>
      </w:r>
      <w:r w:rsidR="003B463A" w:rsidRPr="009238A0">
        <w:rPr>
          <w:rFonts w:eastAsia="Times New Roman" w:cstheme="minorHAnsi"/>
          <w:b/>
          <w:bCs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أوله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proofErr w:type="gramStart"/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حرف</w:t>
      </w:r>
      <w:proofErr w:type="gram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proofErr w:type="spellStart"/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علة</w:t>
      </w:r>
      <w:r w:rsidR="00F27856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مثل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: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وعد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</w:p>
    <w:p w:rsidR="003B463A" w:rsidRPr="009238A0" w:rsidRDefault="005A5F7C" w:rsidP="009238A0">
      <w:pPr>
        <w:bidi/>
        <w:spacing w:line="240" w:lineRule="auto"/>
        <w:jc w:val="center"/>
        <w:rPr>
          <w:rFonts w:eastAsia="Times New Roman" w:cstheme="minorHAnsi"/>
          <w:sz w:val="36"/>
          <w:szCs w:val="36"/>
          <w:lang w:eastAsia="fr-FR"/>
        </w:rPr>
      </w:pPr>
      <w:hyperlink r:id="rId11" w:tooltip="الفعل الأجوف" w:history="1">
        <w:proofErr w:type="gramStart"/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الفعل</w:t>
        </w:r>
        <w:proofErr w:type="gramEnd"/>
        <w:r w:rsidR="003B463A" w:rsidRPr="00FE1F7E">
          <w:rPr>
            <w:rFonts w:eastAsia="Times New Roman" w:cstheme="minorHAnsi"/>
            <w:b/>
            <w:bCs/>
            <w:color w:val="00B050"/>
            <w:sz w:val="36"/>
            <w:szCs w:val="36"/>
            <w:rtl/>
            <w:lang w:eastAsia="fr-FR"/>
          </w:rPr>
          <w:t xml:space="preserve"> </w:t>
        </w:r>
        <w:proofErr w:type="spellStart"/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الأجوف</w:t>
        </w:r>
      </w:hyperlink>
      <w:r w:rsidR="009238A0" w:rsidRPr="00FE1F7E">
        <w:rPr>
          <w:rFonts w:eastAsia="Times New Roman" w:cstheme="minorHAnsi"/>
          <w:b/>
          <w:bCs/>
          <w:color w:val="00B050"/>
          <w:sz w:val="36"/>
          <w:szCs w:val="36"/>
          <w:rtl/>
          <w:lang w:eastAsia="fr-FR"/>
        </w:rPr>
        <w:t>:</w:t>
      </w:r>
      <w:r w:rsidR="009238A0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هو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الفعل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الذي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في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وسطه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حرف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proofErr w:type="spellStart"/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علة</w:t>
      </w:r>
      <w:r w:rsidR="00F27856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مثل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: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نام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</w:p>
    <w:p w:rsidR="003B463A" w:rsidRPr="009238A0" w:rsidRDefault="005A5F7C" w:rsidP="009238A0">
      <w:pPr>
        <w:bidi/>
        <w:jc w:val="center"/>
        <w:rPr>
          <w:rFonts w:eastAsia="Times New Roman" w:cstheme="minorHAnsi"/>
          <w:sz w:val="36"/>
          <w:szCs w:val="36"/>
          <w:rtl/>
          <w:lang w:eastAsia="fr-FR"/>
        </w:rPr>
      </w:pPr>
      <w:hyperlink r:id="rId12" w:tooltip="الفعل الناقص" w:history="1"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الفعل</w:t>
        </w:r>
        <w:r w:rsidR="003B463A" w:rsidRPr="00FE1F7E">
          <w:rPr>
            <w:rFonts w:eastAsia="Times New Roman" w:cstheme="minorHAnsi"/>
            <w:b/>
            <w:bCs/>
            <w:color w:val="00B050"/>
            <w:sz w:val="36"/>
            <w:szCs w:val="36"/>
            <w:rtl/>
            <w:lang w:eastAsia="fr-FR"/>
          </w:rPr>
          <w:t xml:space="preserve"> </w:t>
        </w:r>
        <w:proofErr w:type="spellStart"/>
        <w:r w:rsidR="003B463A" w:rsidRPr="00FE1F7E">
          <w:rPr>
            <w:rFonts w:ascii="Arial" w:eastAsia="Times New Roman" w:hAnsi="Arial" w:cs="Arial" w:hint="cs"/>
            <w:b/>
            <w:bCs/>
            <w:color w:val="00B050"/>
            <w:sz w:val="36"/>
            <w:szCs w:val="36"/>
            <w:rtl/>
            <w:lang w:eastAsia="fr-FR"/>
          </w:rPr>
          <w:t>الناقص</w:t>
        </w:r>
      </w:hyperlink>
      <w:r w:rsidR="009238A0" w:rsidRPr="00FE1F7E">
        <w:rPr>
          <w:rFonts w:eastAsia="Times New Roman" w:cstheme="minorHAnsi"/>
          <w:b/>
          <w:bCs/>
          <w:color w:val="00B050"/>
          <w:sz w:val="36"/>
          <w:szCs w:val="36"/>
          <w:rtl/>
          <w:lang w:eastAsia="fr-FR"/>
        </w:rPr>
        <w:t>:</w:t>
      </w:r>
      <w:r w:rsidR="009238A0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هو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الفعل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الذي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F27856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آ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خره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حرف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proofErr w:type="spellStart"/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علة</w:t>
      </w:r>
      <w:r w:rsidR="00F27856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  <w:r w:rsidR="003B463A"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مثل</w:t>
      </w:r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:</w:t>
      </w:r>
      <w:r w:rsidR="003B463A"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بكى</w:t>
      </w:r>
      <w:proofErr w:type="spellEnd"/>
      <w:r w:rsidR="003B463A"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</w:p>
    <w:p w:rsidR="00140265" w:rsidRPr="009238A0" w:rsidRDefault="00140265" w:rsidP="00F27856">
      <w:pPr>
        <w:bidi/>
        <w:rPr>
          <w:rFonts w:eastAsia="Times New Roman" w:cstheme="minorHAnsi"/>
          <w:sz w:val="36"/>
          <w:szCs w:val="36"/>
          <w:rtl/>
          <w:lang w:eastAsia="fr-FR"/>
        </w:rPr>
      </w:pPr>
      <w:r w:rsidRPr="009238A0">
        <w:rPr>
          <w:rFonts w:eastAsia="Times New Roman" w:cstheme="minorHAnsi"/>
          <w:sz w:val="36"/>
          <w:szCs w:val="36"/>
          <w:rtl/>
          <w:lang w:eastAsia="fr-FR"/>
        </w:rPr>
        <w:t>*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لنعرف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الحروف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الأصلية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proofErr w:type="spellStart"/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للفعل،نحوّله</w:t>
      </w:r>
      <w:proofErr w:type="spellEnd"/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إلى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الماضي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مع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sz w:val="36"/>
          <w:szCs w:val="36"/>
          <w:rtl/>
          <w:lang w:eastAsia="fr-FR"/>
        </w:rPr>
        <w:t>الضمير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 xml:space="preserve"> </w:t>
      </w:r>
      <w:r w:rsidRPr="009238A0">
        <w:rPr>
          <w:rFonts w:ascii="Arial" w:eastAsia="Times New Roman" w:hAnsi="Arial" w:cs="Arial" w:hint="cs"/>
          <w:b/>
          <w:bCs/>
          <w:sz w:val="36"/>
          <w:szCs w:val="36"/>
          <w:rtl/>
          <w:lang w:eastAsia="fr-FR"/>
        </w:rPr>
        <w:t>هو</w:t>
      </w:r>
      <w:r w:rsidRPr="009238A0">
        <w:rPr>
          <w:rFonts w:eastAsia="Times New Roman" w:cstheme="minorHAnsi"/>
          <w:sz w:val="36"/>
          <w:szCs w:val="36"/>
          <w:rtl/>
          <w:lang w:eastAsia="fr-FR"/>
        </w:rPr>
        <w:t>.</w:t>
      </w:r>
    </w:p>
    <w:p w:rsidR="003B463A" w:rsidRPr="00FE1F7E" w:rsidRDefault="003B463A" w:rsidP="00F27856">
      <w:pPr>
        <w:bidi/>
        <w:rPr>
          <w:rFonts w:cstheme="minorHAnsi"/>
          <w:b/>
          <w:bCs/>
          <w:color w:val="00B050"/>
          <w:sz w:val="36"/>
          <w:szCs w:val="36"/>
          <w:u w:val="thick"/>
          <w:rtl/>
        </w:rPr>
      </w:pP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الاسم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في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المفرد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وجمع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المذكر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00B050"/>
          <w:sz w:val="36"/>
          <w:szCs w:val="36"/>
          <w:u w:val="thick"/>
          <w:rtl/>
        </w:rPr>
        <w:t>السالم</w:t>
      </w:r>
      <w:r w:rsidRPr="00FE1F7E">
        <w:rPr>
          <w:rFonts w:cstheme="minorHAnsi"/>
          <w:b/>
          <w:bCs/>
          <w:color w:val="00B050"/>
          <w:sz w:val="36"/>
          <w:szCs w:val="36"/>
          <w:u w:val="thick"/>
          <w:rtl/>
        </w:rPr>
        <w:t>:</w:t>
      </w:r>
    </w:p>
    <w:p w:rsidR="003B463A" w:rsidRPr="00FE1F7E" w:rsidRDefault="003B463A" w:rsidP="00F27856">
      <w:pPr>
        <w:bidi/>
        <w:rPr>
          <w:rFonts w:cstheme="minorHAnsi"/>
          <w:b/>
          <w:bCs/>
          <w:color w:val="C0504D" w:themeColor="accent2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عندما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أحوّل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المفرد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إلى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جمع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المذكر</w:t>
      </w:r>
      <w:r w:rsidRPr="009238A0">
        <w:rPr>
          <w:rFonts w:cstheme="minorHAnsi"/>
          <w:sz w:val="36"/>
          <w:szCs w:val="36"/>
          <w:rtl/>
        </w:rPr>
        <w:t xml:space="preserve"> </w:t>
      </w:r>
      <w:proofErr w:type="spellStart"/>
      <w:r w:rsidRPr="009238A0">
        <w:rPr>
          <w:rFonts w:ascii="Arial" w:hAnsi="Arial" w:cs="Arial" w:hint="cs"/>
          <w:sz w:val="36"/>
          <w:szCs w:val="36"/>
          <w:rtl/>
        </w:rPr>
        <w:t>السالم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،أضيف</w:t>
      </w:r>
      <w:proofErr w:type="spellEnd"/>
      <w:proofErr w:type="gramEnd"/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الواو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والنون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(</w:t>
      </w:r>
      <w:proofErr w:type="spellStart"/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ون</w:t>
      </w:r>
      <w:proofErr w:type="spellEnd"/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>)</w:t>
      </w:r>
      <w:r w:rsidRPr="00FE1F7E">
        <w:rPr>
          <w:rFonts w:cstheme="minorHAnsi"/>
          <w:color w:val="C0504D" w:themeColor="accent2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على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مفرده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إذا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كان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مرفوعا</w:t>
      </w:r>
      <w:r w:rsidRPr="00FE1F7E">
        <w:rPr>
          <w:rFonts w:cstheme="minorHAnsi"/>
          <w:b/>
          <w:bCs/>
          <w:color w:val="C0504D" w:themeColor="accent2"/>
          <w:sz w:val="36"/>
          <w:szCs w:val="36"/>
          <w:rtl/>
        </w:rPr>
        <w:t>.</w:t>
      </w:r>
    </w:p>
    <w:p w:rsidR="003B463A" w:rsidRPr="009238A0" w:rsidRDefault="003B463A" w:rsidP="004B22F2">
      <w:pPr>
        <w:bidi/>
        <w:jc w:val="center"/>
        <w:rPr>
          <w:rFonts w:cstheme="minorHAnsi"/>
          <w:b/>
          <w:bCs/>
          <w:sz w:val="36"/>
          <w:szCs w:val="36"/>
          <w:rtl/>
        </w:rPr>
      </w:pP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sz w:val="36"/>
          <w:szCs w:val="36"/>
          <w:rtl/>
        </w:rPr>
        <w:t>:</w:t>
      </w:r>
      <w:r w:rsidRPr="009238A0">
        <w:rPr>
          <w:rFonts w:ascii="Arial" w:hAnsi="Arial" w:cs="Arial" w:hint="cs"/>
          <w:sz w:val="36"/>
          <w:szCs w:val="36"/>
          <w:rtl/>
        </w:rPr>
        <w:t>نجح</w:t>
      </w:r>
      <w:proofErr w:type="spell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المجتهدُ</w:t>
      </w:r>
      <w:r w:rsidRPr="009238A0">
        <w:rPr>
          <w:rFonts w:cstheme="minorHAnsi"/>
          <w:sz w:val="36"/>
          <w:szCs w:val="36"/>
          <w:rtl/>
        </w:rPr>
        <w:t xml:space="preserve"> ----- </w:t>
      </w:r>
      <w:proofErr w:type="gramStart"/>
      <w:r w:rsidRPr="009238A0">
        <w:rPr>
          <w:rFonts w:ascii="Arial" w:hAnsi="Arial" w:cs="Arial" w:hint="cs"/>
          <w:sz w:val="36"/>
          <w:szCs w:val="36"/>
          <w:rtl/>
        </w:rPr>
        <w:t>نجح</w:t>
      </w:r>
      <w:proofErr w:type="gramEnd"/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المجتهد</w:t>
      </w:r>
      <w:r w:rsidRPr="00FE1F7E">
        <w:rPr>
          <w:rFonts w:ascii="Arial" w:hAnsi="Arial" w:cs="Arial" w:hint="cs"/>
          <w:b/>
          <w:bCs/>
          <w:color w:val="C0504D" w:themeColor="accent2"/>
          <w:sz w:val="36"/>
          <w:szCs w:val="36"/>
          <w:rtl/>
        </w:rPr>
        <w:t>ون</w:t>
      </w:r>
      <w:r w:rsidR="00361882" w:rsidRPr="009238A0">
        <w:rPr>
          <w:rFonts w:cstheme="minorHAnsi"/>
          <w:sz w:val="36"/>
          <w:szCs w:val="36"/>
          <w:rtl/>
        </w:rPr>
        <w:t>.</w:t>
      </w:r>
    </w:p>
    <w:p w:rsidR="003B463A" w:rsidRPr="00FE1F7E" w:rsidRDefault="003B463A" w:rsidP="00F27856">
      <w:pPr>
        <w:bidi/>
        <w:rPr>
          <w:rFonts w:cstheme="minorHAnsi"/>
          <w:b/>
          <w:bCs/>
          <w:color w:val="FF0000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عندما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أحوّل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الاسم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من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المفرد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إلى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="007D6A93" w:rsidRPr="009238A0">
        <w:rPr>
          <w:rFonts w:ascii="Arial" w:hAnsi="Arial" w:cs="Arial" w:hint="cs"/>
          <w:sz w:val="36"/>
          <w:szCs w:val="36"/>
          <w:rtl/>
        </w:rPr>
        <w:t>جمع</w:t>
      </w:r>
      <w:r w:rsidR="007D6A93" w:rsidRPr="009238A0">
        <w:rPr>
          <w:rFonts w:cstheme="minorHAnsi"/>
          <w:sz w:val="36"/>
          <w:szCs w:val="36"/>
          <w:rtl/>
        </w:rPr>
        <w:t xml:space="preserve"> </w:t>
      </w:r>
      <w:r w:rsidR="007D6A93" w:rsidRPr="009238A0">
        <w:rPr>
          <w:rFonts w:ascii="Arial" w:hAnsi="Arial" w:cs="Arial" w:hint="cs"/>
          <w:sz w:val="36"/>
          <w:szCs w:val="36"/>
          <w:rtl/>
        </w:rPr>
        <w:t>المذكر</w:t>
      </w:r>
      <w:r w:rsidR="007D6A93" w:rsidRPr="009238A0">
        <w:rPr>
          <w:rFonts w:cstheme="minorHAnsi"/>
          <w:sz w:val="36"/>
          <w:szCs w:val="36"/>
          <w:rtl/>
        </w:rPr>
        <w:t xml:space="preserve"> </w:t>
      </w:r>
      <w:proofErr w:type="gramStart"/>
      <w:r w:rsidR="007D6A93" w:rsidRPr="009238A0">
        <w:rPr>
          <w:rFonts w:ascii="Arial" w:hAnsi="Arial" w:cs="Arial" w:hint="cs"/>
          <w:sz w:val="36"/>
          <w:szCs w:val="36"/>
          <w:rtl/>
        </w:rPr>
        <w:t>السالم</w:t>
      </w:r>
      <w:r w:rsidR="007D6A93"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،</w:t>
      </w:r>
      <w:proofErr w:type="gramEnd"/>
      <w:r w:rsidRPr="009238A0">
        <w:rPr>
          <w:rFonts w:ascii="Arial" w:hAnsi="Arial" w:cs="Arial" w:hint="cs"/>
          <w:sz w:val="36"/>
          <w:szCs w:val="36"/>
          <w:rtl/>
        </w:rPr>
        <w:t>أضيف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الياء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والنون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(</w:t>
      </w:r>
      <w:r w:rsidR="007D6A93"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ي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نِ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>)</w:t>
      </w:r>
      <w:r w:rsidRPr="00FE1F7E">
        <w:rPr>
          <w:rFonts w:cstheme="minorHAnsi"/>
          <w:color w:val="FF0000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على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مفرده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إذا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كان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منصوبا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color w:val="FF0000"/>
          <w:sz w:val="36"/>
          <w:szCs w:val="36"/>
          <w:rtl/>
        </w:rPr>
        <w:t>أو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 xml:space="preserve"> </w:t>
      </w:r>
      <w:r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مجرورا</w:t>
      </w:r>
      <w:r w:rsidRPr="00FE1F7E">
        <w:rPr>
          <w:rFonts w:cstheme="minorHAnsi"/>
          <w:b/>
          <w:bCs/>
          <w:color w:val="FF0000"/>
          <w:sz w:val="36"/>
          <w:szCs w:val="36"/>
          <w:rtl/>
        </w:rPr>
        <w:t>.</w:t>
      </w:r>
    </w:p>
    <w:p w:rsidR="007D6A93" w:rsidRPr="009238A0" w:rsidRDefault="003B463A" w:rsidP="004B22F2">
      <w:pPr>
        <w:bidi/>
        <w:jc w:val="center"/>
        <w:rPr>
          <w:rFonts w:cstheme="minorHAnsi"/>
          <w:sz w:val="36"/>
          <w:szCs w:val="36"/>
          <w:rtl/>
        </w:rPr>
      </w:pPr>
      <w:proofErr w:type="spellStart"/>
      <w:r w:rsidRPr="009238A0">
        <w:rPr>
          <w:rFonts w:ascii="Arial" w:hAnsi="Arial" w:cs="Arial" w:hint="cs"/>
          <w:b/>
          <w:bCs/>
          <w:sz w:val="36"/>
          <w:szCs w:val="36"/>
          <w:rtl/>
        </w:rPr>
        <w:t>مثل</w:t>
      </w:r>
      <w:r w:rsidRPr="009238A0">
        <w:rPr>
          <w:rFonts w:cstheme="minorHAnsi"/>
          <w:b/>
          <w:bCs/>
          <w:sz w:val="36"/>
          <w:szCs w:val="36"/>
          <w:rtl/>
        </w:rPr>
        <w:t>:</w:t>
      </w:r>
      <w:r w:rsidR="007D6A93" w:rsidRPr="009238A0">
        <w:rPr>
          <w:rFonts w:ascii="Arial" w:hAnsi="Arial" w:cs="Arial" w:hint="cs"/>
          <w:sz w:val="36"/>
          <w:szCs w:val="36"/>
          <w:rtl/>
        </w:rPr>
        <w:t>هنأت</w:t>
      </w:r>
      <w:proofErr w:type="spellEnd"/>
      <w:r w:rsidR="007D6A93" w:rsidRPr="009238A0">
        <w:rPr>
          <w:rFonts w:cstheme="minorHAnsi"/>
          <w:sz w:val="36"/>
          <w:szCs w:val="36"/>
          <w:rtl/>
        </w:rPr>
        <w:t xml:space="preserve"> </w:t>
      </w:r>
      <w:r w:rsidR="007D6A93" w:rsidRPr="009238A0">
        <w:rPr>
          <w:rFonts w:ascii="Arial" w:hAnsi="Arial" w:cs="Arial" w:hint="cs"/>
          <w:sz w:val="36"/>
          <w:szCs w:val="36"/>
          <w:rtl/>
        </w:rPr>
        <w:t>المجتهدَ</w:t>
      </w:r>
      <w:r w:rsidR="007D6A93" w:rsidRPr="009238A0">
        <w:rPr>
          <w:rFonts w:cstheme="minorHAnsi"/>
          <w:sz w:val="36"/>
          <w:szCs w:val="36"/>
          <w:rtl/>
        </w:rPr>
        <w:t xml:space="preserve"> ----- </w:t>
      </w:r>
      <w:r w:rsidR="007D6A93" w:rsidRPr="009238A0">
        <w:rPr>
          <w:rFonts w:ascii="Arial" w:hAnsi="Arial" w:cs="Arial" w:hint="cs"/>
          <w:sz w:val="36"/>
          <w:szCs w:val="36"/>
          <w:rtl/>
        </w:rPr>
        <w:t>هنأت</w:t>
      </w:r>
      <w:r w:rsidR="007D6A93" w:rsidRPr="009238A0">
        <w:rPr>
          <w:rFonts w:cstheme="minorHAnsi"/>
          <w:sz w:val="36"/>
          <w:szCs w:val="36"/>
          <w:rtl/>
        </w:rPr>
        <w:t xml:space="preserve"> </w:t>
      </w:r>
      <w:r w:rsidR="007D6A93" w:rsidRPr="009238A0">
        <w:rPr>
          <w:rFonts w:ascii="Arial" w:hAnsi="Arial" w:cs="Arial" w:hint="cs"/>
          <w:sz w:val="36"/>
          <w:szCs w:val="36"/>
          <w:rtl/>
        </w:rPr>
        <w:t>المجتهد</w:t>
      </w:r>
      <w:r w:rsidR="007D6A93" w:rsidRPr="00FE1F7E">
        <w:rPr>
          <w:rFonts w:ascii="Arial" w:hAnsi="Arial" w:cs="Arial" w:hint="cs"/>
          <w:color w:val="FF0000"/>
          <w:sz w:val="36"/>
          <w:szCs w:val="36"/>
          <w:rtl/>
        </w:rPr>
        <w:t>ِ</w:t>
      </w:r>
      <w:r w:rsidR="007D6A93" w:rsidRPr="00FE1F7E">
        <w:rPr>
          <w:rFonts w:ascii="Arial" w:hAnsi="Arial" w:cs="Arial" w:hint="cs"/>
          <w:b/>
          <w:bCs/>
          <w:color w:val="FF0000"/>
          <w:sz w:val="36"/>
          <w:szCs w:val="36"/>
          <w:rtl/>
        </w:rPr>
        <w:t>ينَ</w:t>
      </w:r>
      <w:r w:rsidR="007D6A93" w:rsidRPr="009238A0">
        <w:rPr>
          <w:rFonts w:cstheme="minorHAnsi"/>
          <w:sz w:val="36"/>
          <w:szCs w:val="36"/>
          <w:rtl/>
        </w:rPr>
        <w:t>.</w:t>
      </w:r>
    </w:p>
    <w:p w:rsidR="006D5F4F" w:rsidRPr="00FE1F7E" w:rsidRDefault="007D6A93" w:rsidP="004B22F2">
      <w:pPr>
        <w:bidi/>
        <w:jc w:val="center"/>
        <w:rPr>
          <w:rFonts w:cstheme="minorHAnsi"/>
          <w:sz w:val="36"/>
          <w:szCs w:val="36"/>
          <w:rtl/>
        </w:rPr>
      </w:pPr>
      <w:r w:rsidRPr="009238A0">
        <w:rPr>
          <w:rFonts w:ascii="Arial" w:hAnsi="Arial" w:cs="Arial" w:hint="cs"/>
          <w:sz w:val="36"/>
          <w:szCs w:val="36"/>
          <w:rtl/>
        </w:rPr>
        <w:t>مررت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بالمعلمِ</w:t>
      </w:r>
      <w:r w:rsidRPr="009238A0">
        <w:rPr>
          <w:rFonts w:cstheme="minorHAnsi"/>
          <w:sz w:val="36"/>
          <w:szCs w:val="36"/>
          <w:rtl/>
        </w:rPr>
        <w:t xml:space="preserve"> ------ </w:t>
      </w:r>
      <w:r w:rsidRPr="009238A0">
        <w:rPr>
          <w:rFonts w:ascii="Arial" w:hAnsi="Arial" w:cs="Arial" w:hint="cs"/>
          <w:sz w:val="36"/>
          <w:szCs w:val="36"/>
          <w:rtl/>
        </w:rPr>
        <w:t>مررت</w:t>
      </w:r>
      <w:r w:rsidRPr="009238A0">
        <w:rPr>
          <w:rFonts w:cstheme="minorHAnsi"/>
          <w:sz w:val="36"/>
          <w:szCs w:val="36"/>
          <w:rtl/>
        </w:rPr>
        <w:t xml:space="preserve"> </w:t>
      </w:r>
      <w:r w:rsidRPr="009238A0">
        <w:rPr>
          <w:rFonts w:ascii="Arial" w:hAnsi="Arial" w:cs="Arial" w:hint="cs"/>
          <w:sz w:val="36"/>
          <w:szCs w:val="36"/>
          <w:rtl/>
        </w:rPr>
        <w:t>بالمعلمِ</w:t>
      </w:r>
      <w:r w:rsidRPr="00FE1F7E">
        <w:rPr>
          <w:rFonts w:ascii="Arial" w:hAnsi="Arial" w:cs="Arial" w:hint="cs"/>
          <w:color w:val="FF0000"/>
          <w:sz w:val="36"/>
          <w:szCs w:val="36"/>
          <w:rtl/>
        </w:rPr>
        <w:t>ينَ</w:t>
      </w:r>
      <w:r w:rsidR="00FE1F7E">
        <w:rPr>
          <w:rFonts w:ascii="Arial" w:hAnsi="Arial" w:cs="Arial" w:hint="cs"/>
          <w:sz w:val="36"/>
          <w:szCs w:val="36"/>
          <w:rtl/>
        </w:rPr>
        <w:t>.</w:t>
      </w:r>
    </w:p>
    <w:sectPr w:rsidR="006D5F4F" w:rsidRPr="00FE1F7E" w:rsidSect="00F27856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CS Shafa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935EE"/>
    <w:multiLevelType w:val="hybridMultilevel"/>
    <w:tmpl w:val="680AD6D8"/>
    <w:lvl w:ilvl="0" w:tplc="A9082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31"/>
    <w:rsid w:val="0000314D"/>
    <w:rsid w:val="00024D70"/>
    <w:rsid w:val="00094FD7"/>
    <w:rsid w:val="00140265"/>
    <w:rsid w:val="0022145B"/>
    <w:rsid w:val="00223D63"/>
    <w:rsid w:val="00255974"/>
    <w:rsid w:val="00361882"/>
    <w:rsid w:val="003B463A"/>
    <w:rsid w:val="004B22F2"/>
    <w:rsid w:val="00581093"/>
    <w:rsid w:val="005A5F7C"/>
    <w:rsid w:val="006459FB"/>
    <w:rsid w:val="006639DC"/>
    <w:rsid w:val="006D5F4F"/>
    <w:rsid w:val="007D6A93"/>
    <w:rsid w:val="009238A0"/>
    <w:rsid w:val="00A2723C"/>
    <w:rsid w:val="00B11861"/>
    <w:rsid w:val="00BC45E1"/>
    <w:rsid w:val="00BE343C"/>
    <w:rsid w:val="00C3636D"/>
    <w:rsid w:val="00CE724A"/>
    <w:rsid w:val="00CF039A"/>
    <w:rsid w:val="00D814FF"/>
    <w:rsid w:val="00D85BE1"/>
    <w:rsid w:val="00DB2D8C"/>
    <w:rsid w:val="00DC089B"/>
    <w:rsid w:val="00DC6673"/>
    <w:rsid w:val="00F27856"/>
    <w:rsid w:val="00FA6F31"/>
    <w:rsid w:val="00FE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6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F039A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D814F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5810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6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F039A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D814F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5810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D%D8%B1%D9%83%D8%A9_(%D8%AA%D8%B4%D9%83%D9%8A%D9%84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r.wikipedia.org/wiki/%D8%A7%D8%B3%D9%85" TargetMode="External"/><Relationship Id="rId12" Type="http://schemas.openxmlformats.org/officeDocument/2006/relationships/hyperlink" Target="https://ar.wikipedia.org/wiki/%D8%A7%D9%84%D9%81%D8%B9%D9%84_%D8%A7%D9%84%D9%86%D8%A7%D9%82%D8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.wikipedia.org/wiki/%D9%86" TargetMode="External"/><Relationship Id="rId11" Type="http://schemas.openxmlformats.org/officeDocument/2006/relationships/hyperlink" Target="https://ar.wikipedia.org/wiki/%D8%A7%D9%84%D9%81%D8%B9%D9%84_%D8%A7%D9%84%D8%A3%D8%AC%D9%88%D9%8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r.wikipedia.org/wiki/%D8%A7%D9%84%D9%81%D8%B9%D9%84_%D8%A7%D9%84%D9%85%D8%AB%D8%A7%D9%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.wikipedia.org/wiki/%D8%A7%D8%B3%D9%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mostafa</cp:lastModifiedBy>
  <cp:revision>19</cp:revision>
  <cp:lastPrinted>2019-03-22T18:07:00Z</cp:lastPrinted>
  <dcterms:created xsi:type="dcterms:W3CDTF">2019-03-22T15:54:00Z</dcterms:created>
  <dcterms:modified xsi:type="dcterms:W3CDTF">2019-03-24T20:03:00Z</dcterms:modified>
</cp:coreProperties>
</file>